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509511128" w:displacedByCustomXml="next"/>
    <w:sdt>
      <w:sdtPr>
        <w:id w:val="1663423966"/>
        <w:docPartObj>
          <w:docPartGallery w:val="Cover Pages"/>
          <w:docPartUnique/>
        </w:docPartObj>
      </w:sdtPr>
      <w:sdtEndPr/>
      <w:sdtContent>
        <w:p w:rsidR="008A5320" w:rsidRDefault="008A5320">
          <w:r>
            <w:rPr>
              <w:noProof/>
              <w:lang w:eastAsia="el-GR"/>
            </w:rPr>
            <mc:AlternateContent>
              <mc:Choice Requires="wpg">
                <w:drawing>
                  <wp:anchor distT="0" distB="0" distL="114300" distR="114300" simplePos="0" relativeHeight="251660288" behindDoc="1" locked="0" layoutInCell="1" allowOverlap="1">
                    <wp:simplePos x="0" y="0"/>
                    <wp:positionH relativeFrom="page">
                      <wp:align>center</wp:align>
                    </wp:positionH>
                    <wp:positionV relativeFrom="page">
                      <wp:align>center</wp:align>
                    </wp:positionV>
                    <wp:extent cx="6864824" cy="9123528"/>
                    <wp:effectExtent l="0" t="0" r="2540" b="635"/>
                    <wp:wrapNone/>
                    <wp:docPr id="193" name="Grou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rsidR="008A5320" w:rsidRDefault="008A5320">
                                      <w:pPr>
                                        <w:pStyle w:val="NoSpacing"/>
                                        <w:spacing w:before="120"/>
                                        <w:jc w:val="center"/>
                                        <w:rPr>
                                          <w:color w:val="FFFFFF" w:themeColor="background1"/>
                                        </w:rPr>
                                      </w:pPr>
                                      <w:r>
                                        <w:rPr>
                                          <w:color w:val="FFFFFF" w:themeColor="background1"/>
                                          <w:lang w:val="el-GR"/>
                                        </w:rPr>
                                        <w:t>Eliza</w:t>
                                      </w:r>
                                    </w:p>
                                  </w:sdtContent>
                                </w:sdt>
                                <w:p w:rsidR="008A5320" w:rsidRDefault="00A626DE">
                                  <w:pPr>
                                    <w:pStyle w:val="NoSpacing"/>
                                    <w:spacing w:before="120"/>
                                    <w:jc w:val="center"/>
                                    <w:rPr>
                                      <w:color w:val="FFFFFF" w:themeColor="background1"/>
                                    </w:rPr>
                                  </w:pPr>
                                  <w:sdt>
                                    <w:sdtPr>
                                      <w:rPr>
                                        <w:caps/>
                                        <w:color w:val="FFFFFF" w:themeColor="background1"/>
                                      </w:rPr>
                                      <w:alias w:val="Company"/>
                                      <w:tag w:val=""/>
                                      <w:id w:val="1618182777"/>
                                      <w:showingPlcHdr/>
                                      <w:dataBinding w:prefixMappings="xmlns:ns0='http://schemas.openxmlformats.org/officeDocument/2006/extended-properties' " w:xpath="/ns0:Properties[1]/ns0:Company[1]" w:storeItemID="{6668398D-A668-4E3E-A5EB-62B293D839F1}"/>
                                      <w:text/>
                                    </w:sdtPr>
                                    <w:sdtEndPr/>
                                    <w:sdtContent>
                                      <w:r w:rsidR="008A5320">
                                        <w:rPr>
                                          <w:caps/>
                                          <w:color w:val="FFFFFF" w:themeColor="background1"/>
                                        </w:rPr>
                                        <w:t>[Company name]</w:t>
                                      </w:r>
                                    </w:sdtContent>
                                  </w:sdt>
                                  <w:r w:rsidR="008A5320">
                                    <w:rPr>
                                      <w:color w:val="FFFFFF" w:themeColor="background1"/>
                                    </w:rPr>
                                    <w:t>  </w:t>
                                  </w:r>
                                  <w:sdt>
                                    <w:sdtPr>
                                      <w:rPr>
                                        <w:color w:val="FFFFFF" w:themeColor="background1"/>
                                      </w:rPr>
                                      <w:alias w:val="Address"/>
                                      <w:tag w:val=""/>
                                      <w:id w:val="-253358678"/>
                                      <w:showingPlcHdr/>
                                      <w:dataBinding w:prefixMappings="xmlns:ns0='http://schemas.microsoft.com/office/2006/coverPageProps' " w:xpath="/ns0:CoverPageProperties[1]/ns0:CompanyAddress[1]" w:storeItemID="{55AF091B-3C7A-41E3-B477-F2FDAA23CFDA}"/>
                                      <w:text/>
                                    </w:sdtPr>
                                    <w:sdtEndPr/>
                                    <w:sdtContent>
                                      <w:r w:rsidR="008A5320">
                                        <w:rPr>
                                          <w:color w:val="FFFFFF" w:themeColor="background1"/>
                                        </w:rPr>
                                        <w:t>[Company address]</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5B9BD5" w:themeColor="accen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rsidR="008A5320" w:rsidRDefault="008A5320">
                                      <w:pPr>
                                        <w:pStyle w:val="NoSpacing"/>
                                        <w:jc w:val="center"/>
                                        <w:rPr>
                                          <w:rFonts w:asciiTheme="majorHAnsi" w:eastAsiaTheme="majorEastAsia" w:hAnsiTheme="majorHAnsi" w:cstheme="majorBidi"/>
                                          <w:caps/>
                                          <w:color w:val="5B9BD5" w:themeColor="accent1"/>
                                          <w:sz w:val="72"/>
                                          <w:szCs w:val="72"/>
                                        </w:rPr>
                                      </w:pPr>
                                      <w:r>
                                        <w:rPr>
                                          <w:rFonts w:asciiTheme="majorHAnsi" w:eastAsiaTheme="majorEastAsia" w:hAnsiTheme="majorHAnsi" w:cstheme="majorBidi"/>
                                          <w:caps/>
                                          <w:color w:val="5B9BD5" w:themeColor="accent1"/>
                                          <w:sz w:val="72"/>
                                          <w:szCs w:val="72"/>
                                          <w:lang w:val="el-GR"/>
                                        </w:rPr>
                                        <w:t>Εργασια (1)</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Group 193" o:spid="_x0000_s1026" style="position:absolute;margin-left:0;margin-top:0;width:540.55pt;height:718.4pt;z-index:-251656192;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">
                    <v:rect id="Rectangle 194" o:spid="_x0000_s1027" style="position:absolute;width:68580;height:13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6RtcQA&#10;AADcAAAADwAAAGRycy9kb3ducmV2LnhtbERPTWvCQBC9C/0PyxR6M5tWaTW6ighCERFM68HbkJ1m&#10;02ZnQ3Ybo7/eFQq9zeN9znzZ21p01PrKsYLnJAVBXDhdcang82MznIDwAVlj7ZgUXMjDcvEwmGOm&#10;3ZkP1OWhFDGEfYYKTAhNJqUvDFn0iWuII/flWoshwraUusVzDLe1fEnTV2mx4thgsKG1oeIn/7UK&#10;tt9vo9x0q+462tPRuOPutFl7pZ4e+9UMRKA+/Iv/3O86zp+O4f5MvE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ukbXEAAAA3AAAAA8AAAAAAAAAAAAAAAAAmAIAAGRycy9k&#10;b3ducmV2LnhtbFBLBQYAAAAABAAEAPUAAACJAwAAAAA=&#10;" fillcolor="#5b9bd5 [3204]" stroked="f" strokeweight="1pt"/>
                    <v:rect id="Rectangle 195" o:spid="_x0000_s1028" style="position:absolute;top:40943;width:68580;height:5029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KQg8QA&#10;AADcAAAADwAAAGRycy9kb3ducmV2LnhtbERPTWvCQBC9C/0PyxS8FN0obampq4gi1CLFxly8jdlp&#10;NpidDdlV47/vFgre5vE+ZzrvbC0u1PrKsYLRMAFBXDhdcakg368HbyB8QNZYOyYFN/Iwnz30pphq&#10;d+VvumShFDGEfYoKTAhNKqUvDFn0Q9cQR+7HtRZDhG0pdYvXGG5rOU6SV2mx4thgsKGloeKUna2C&#10;LF/lRwrPk8+vw8bt8iez2447pfqP3eIdRKAu3MX/7g8d509e4O+ZeIG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CkIPEAAAA3AAAAA8AAAAAAAAAAAAAAAAAmAIAAGRycy9k&#10;b3ducmV2LnhtbFBLBQYAAAAABAAEAPUAAACJAwAAAAA=&#10;" fillcolor="#5b9bd5 [3204]" stroked="f" strokeweight="1pt">
                      <v:textbox inset="36pt,57.6pt,36pt,36pt">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Content>
                              <w:p w:rsidR="008A5320" w:rsidRDefault="008A5320">
                                <w:pPr>
                                  <w:pStyle w:val="NoSpacing"/>
                                  <w:spacing w:before="120"/>
                                  <w:jc w:val="center"/>
                                  <w:rPr>
                                    <w:color w:val="FFFFFF" w:themeColor="background1"/>
                                  </w:rPr>
                                </w:pPr>
                                <w:r>
                                  <w:rPr>
                                    <w:color w:val="FFFFFF" w:themeColor="background1"/>
                                    <w:lang w:val="el-GR"/>
                                  </w:rPr>
                                  <w:t>Eliza</w:t>
                                </w:r>
                              </w:p>
                            </w:sdtContent>
                          </w:sdt>
                          <w:p w:rsidR="008A5320" w:rsidRDefault="008A5320">
                            <w:pPr>
                              <w:pStyle w:val="NoSpacing"/>
                              <w:spacing w:before="120"/>
                              <w:jc w:val="center"/>
                              <w:rPr>
                                <w:color w:val="FFFFFF" w:themeColor="background1"/>
                              </w:rPr>
                            </w:pPr>
                            <w:sdt>
                              <w:sdtPr>
                                <w:rPr>
                                  <w:caps/>
                                  <w:color w:val="FFFFFF" w:themeColor="background1"/>
                                </w:rPr>
                                <w:alias w:val="Company"/>
                                <w:tag w:val=""/>
                                <w:id w:val="1618182777"/>
                                <w:showingPlcHdr/>
                                <w:dataBinding w:prefixMappings="xmlns:ns0='http://schemas.openxmlformats.org/officeDocument/2006/extended-properties' " w:xpath="/ns0:Properties[1]/ns0:Company[1]" w:storeItemID="{6668398D-A668-4E3E-A5EB-62B293D839F1}"/>
                                <w:text/>
                              </w:sdtPr>
                              <w:sdtContent>
                                <w:r>
                                  <w:rPr>
                                    <w:caps/>
                                    <w:color w:val="FFFFFF" w:themeColor="background1"/>
                                  </w:rPr>
                                  <w:t>[Company name]</w:t>
                                </w:r>
                              </w:sdtContent>
                            </w:sdt>
                            <w:r>
                              <w:rPr>
                                <w:color w:val="FFFFFF" w:themeColor="background1"/>
                              </w:rPr>
                              <w:t>  </w:t>
                            </w:r>
                            <w:sdt>
                              <w:sdtPr>
                                <w:rPr>
                                  <w:color w:val="FFFFFF" w:themeColor="background1"/>
                                </w:rPr>
                                <w:alias w:val="Address"/>
                                <w:tag w:val=""/>
                                <w:id w:val="-253358678"/>
                                <w:showingPlcHdr/>
                                <w:dataBinding w:prefixMappings="xmlns:ns0='http://schemas.microsoft.com/office/2006/coverPageProps' " w:xpath="/ns0:CoverPageProperties[1]/ns0:CompanyAddress[1]" w:storeItemID="{55AF091B-3C7A-41E3-B477-F2FDAA23CFDA}"/>
                                <w:text/>
                              </w:sdtPr>
                              <w:sdtContent>
                                <w:r>
                                  <w:rPr>
                                    <w:color w:val="FFFFFF" w:themeColor="background1"/>
                                  </w:rPr>
                                  <w:t>[Company address]</w:t>
                                </w:r>
                              </w:sdtContent>
                            </w:sdt>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TqsIA&#10;AADcAAAADwAAAGRycy9kb3ducmV2LnhtbERPS4vCMBC+C/6HMIIXWdO1oGs1ig/E9aguLN6GZmyL&#10;zaTbRK3/3ggL3ubje8503phS3Kh2hWUFn/0IBHFqdcGZgp/j5uMLhPPIGkvLpOBBDuazdmuKibZ3&#10;3tPt4DMRQtglqCD3vkqkdGlOBl3fVsSBO9vaoA+wzqSu8R7CTSkHUTSUBgsODTlWtMopvRyuRsF4&#10;6fdx7/cUV9s/s8bsujvGo5NS3U6zmIDw1Pi3+N/9rcP88RBez4QL5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OqwgAAANwAAAAPAAAAAAAAAAAAAAAAAJgCAABkcnMvZG93&#10;bnJldi54bWxQSwUGAAAAAAQABAD1AAAAhwMAAAAA&#10;" fillcolor="white [3212]" stroked="f" strokeweight=".5pt">
                      <v:textbox inset="36pt,7.2pt,36pt,7.2pt">
                        <w:txbxContent>
                          <w:sdt>
                            <w:sdtPr>
                              <w:rPr>
                                <w:rFonts w:asciiTheme="majorHAnsi" w:eastAsiaTheme="majorEastAsia" w:hAnsiTheme="majorHAnsi" w:cstheme="majorBidi"/>
                                <w:caps/>
                                <w:color w:val="5B9BD5" w:themeColor="accen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Content>
                              <w:p w:rsidR="008A5320" w:rsidRDefault="008A5320">
                                <w:pPr>
                                  <w:pStyle w:val="NoSpacing"/>
                                  <w:jc w:val="center"/>
                                  <w:rPr>
                                    <w:rFonts w:asciiTheme="majorHAnsi" w:eastAsiaTheme="majorEastAsia" w:hAnsiTheme="majorHAnsi" w:cstheme="majorBidi"/>
                                    <w:caps/>
                                    <w:color w:val="5B9BD5" w:themeColor="accent1"/>
                                    <w:sz w:val="72"/>
                                    <w:szCs w:val="72"/>
                                  </w:rPr>
                                </w:pPr>
                                <w:r>
                                  <w:rPr>
                                    <w:rFonts w:asciiTheme="majorHAnsi" w:eastAsiaTheme="majorEastAsia" w:hAnsiTheme="majorHAnsi" w:cstheme="majorBidi"/>
                                    <w:caps/>
                                    <w:color w:val="5B9BD5" w:themeColor="accent1"/>
                                    <w:sz w:val="72"/>
                                    <w:szCs w:val="72"/>
                                    <w:lang w:val="el-GR"/>
                                  </w:rPr>
                                  <w:t>Εργασια (1)</w:t>
                                </w:r>
                              </w:p>
                            </w:sdtContent>
                          </w:sdt>
                        </w:txbxContent>
                      </v:textbox>
                    </v:shape>
                    <w10:wrap anchorx="page" anchory="page"/>
                  </v:group>
                </w:pict>
              </mc:Fallback>
            </mc:AlternateContent>
          </w:r>
        </w:p>
        <w:p w:rsidR="008A5320" w:rsidRDefault="008A5320">
          <w:r>
            <w:br w:type="page"/>
          </w:r>
        </w:p>
      </w:sdtContent>
    </w:sdt>
    <w:sdt>
      <w:sdtPr>
        <w:id w:val="32399063"/>
        <w:docPartObj>
          <w:docPartGallery w:val="Table of Contents"/>
          <w:docPartUnique/>
        </w:docPartObj>
      </w:sdtPr>
      <w:sdtEndPr>
        <w:rPr>
          <w:b/>
          <w:bCs/>
          <w:noProof/>
        </w:rPr>
      </w:sdtEndPr>
      <w:sdtContent>
        <w:p w:rsidR="000A37A0" w:rsidRDefault="000A37A0" w:rsidP="00E90949">
          <w:proofErr w:type="spellStart"/>
          <w:r>
            <w:t>Contents</w:t>
          </w:r>
          <w:proofErr w:type="spellEnd"/>
        </w:p>
        <w:p w:rsidR="00D5749F" w:rsidRDefault="000A37A0">
          <w:pPr>
            <w:pStyle w:val="TOC1"/>
            <w:tabs>
              <w:tab w:val="right" w:leader="dot" w:pos="9060"/>
            </w:tabs>
            <w:rPr>
              <w:rFonts w:eastAsiaTheme="minorEastAsia"/>
              <w:noProof/>
              <w:lang w:eastAsia="el-GR"/>
            </w:rPr>
          </w:pPr>
          <w:r>
            <w:fldChar w:fldCharType="begin"/>
          </w:r>
          <w:r>
            <w:instrText xml:space="preserve"> TOC \o "1-3" \h \z \u </w:instrText>
          </w:r>
          <w:r>
            <w:fldChar w:fldCharType="separate"/>
          </w:r>
          <w:hyperlink w:anchor="_Toc509782512" w:history="1">
            <w:r w:rsidR="00D5749F" w:rsidRPr="00923E0D">
              <w:rPr>
                <w:rStyle w:val="Hyperlink"/>
                <w:rFonts w:cs="Arial"/>
                <w:noProof/>
                <w:lang w:val="en-US"/>
              </w:rPr>
              <w:t>Ecology</w:t>
            </w:r>
            <w:r w:rsidR="00D5749F">
              <w:rPr>
                <w:noProof/>
                <w:webHidden/>
              </w:rPr>
              <w:tab/>
            </w:r>
            <w:r w:rsidR="00D5749F">
              <w:rPr>
                <w:noProof/>
                <w:webHidden/>
              </w:rPr>
              <w:fldChar w:fldCharType="begin"/>
            </w:r>
            <w:r w:rsidR="00D5749F">
              <w:rPr>
                <w:noProof/>
                <w:webHidden/>
              </w:rPr>
              <w:instrText xml:space="preserve"> PAGEREF _Toc509782512 \h </w:instrText>
            </w:r>
            <w:r w:rsidR="00D5749F">
              <w:rPr>
                <w:noProof/>
                <w:webHidden/>
              </w:rPr>
            </w:r>
            <w:r w:rsidR="00D5749F">
              <w:rPr>
                <w:noProof/>
                <w:webHidden/>
              </w:rPr>
              <w:fldChar w:fldCharType="separate"/>
            </w:r>
            <w:r w:rsidR="00D5749F">
              <w:rPr>
                <w:noProof/>
                <w:webHidden/>
              </w:rPr>
              <w:t>2</w:t>
            </w:r>
            <w:r w:rsidR="00D5749F">
              <w:rPr>
                <w:noProof/>
                <w:webHidden/>
              </w:rPr>
              <w:fldChar w:fldCharType="end"/>
            </w:r>
          </w:hyperlink>
        </w:p>
        <w:p w:rsidR="00D5749F" w:rsidRDefault="00A626DE">
          <w:pPr>
            <w:pStyle w:val="TOC2"/>
            <w:tabs>
              <w:tab w:val="right" w:leader="dot" w:pos="9060"/>
            </w:tabs>
            <w:rPr>
              <w:rFonts w:eastAsiaTheme="minorEastAsia"/>
              <w:noProof/>
              <w:lang w:eastAsia="el-GR"/>
            </w:rPr>
          </w:pPr>
          <w:hyperlink w:anchor="_Toc509782513" w:history="1">
            <w:r w:rsidR="00D5749F" w:rsidRPr="00923E0D">
              <w:rPr>
                <w:rStyle w:val="Hyperlink"/>
                <w:rFonts w:eastAsia="Times New Roman"/>
                <w:noProof/>
                <w:lang w:val="en-US" w:eastAsia="el-GR"/>
              </w:rPr>
              <w:t>Forest</w:t>
            </w:r>
            <w:r w:rsidR="00D5749F">
              <w:rPr>
                <w:noProof/>
                <w:webHidden/>
              </w:rPr>
              <w:tab/>
            </w:r>
            <w:r w:rsidR="00D5749F">
              <w:rPr>
                <w:noProof/>
                <w:webHidden/>
              </w:rPr>
              <w:fldChar w:fldCharType="begin"/>
            </w:r>
            <w:r w:rsidR="00D5749F">
              <w:rPr>
                <w:noProof/>
                <w:webHidden/>
              </w:rPr>
              <w:instrText xml:space="preserve"> PAGEREF _Toc509782513 \h </w:instrText>
            </w:r>
            <w:r w:rsidR="00D5749F">
              <w:rPr>
                <w:noProof/>
                <w:webHidden/>
              </w:rPr>
            </w:r>
            <w:r w:rsidR="00D5749F">
              <w:rPr>
                <w:noProof/>
                <w:webHidden/>
              </w:rPr>
              <w:fldChar w:fldCharType="separate"/>
            </w:r>
            <w:r w:rsidR="00D5749F">
              <w:rPr>
                <w:noProof/>
                <w:webHidden/>
              </w:rPr>
              <w:t>4</w:t>
            </w:r>
            <w:r w:rsidR="00D5749F">
              <w:rPr>
                <w:noProof/>
                <w:webHidden/>
              </w:rPr>
              <w:fldChar w:fldCharType="end"/>
            </w:r>
          </w:hyperlink>
        </w:p>
        <w:p w:rsidR="00D5749F" w:rsidRDefault="00A626DE">
          <w:pPr>
            <w:pStyle w:val="TOC2"/>
            <w:tabs>
              <w:tab w:val="right" w:leader="dot" w:pos="9060"/>
            </w:tabs>
            <w:rPr>
              <w:rFonts w:eastAsiaTheme="minorEastAsia"/>
              <w:noProof/>
              <w:lang w:eastAsia="el-GR"/>
            </w:rPr>
          </w:pPr>
          <w:hyperlink w:anchor="_Toc509782514" w:history="1">
            <w:r w:rsidR="00D5749F" w:rsidRPr="00923E0D">
              <w:rPr>
                <w:rStyle w:val="Hyperlink"/>
                <w:rFonts w:eastAsia="Times New Roman"/>
                <w:noProof/>
                <w:lang w:val="en-US" w:eastAsia="el-GR"/>
              </w:rPr>
              <w:t>Environment</w:t>
            </w:r>
            <w:r w:rsidR="00D5749F">
              <w:rPr>
                <w:noProof/>
                <w:webHidden/>
              </w:rPr>
              <w:tab/>
            </w:r>
            <w:r w:rsidR="00D5749F">
              <w:rPr>
                <w:noProof/>
                <w:webHidden/>
              </w:rPr>
              <w:fldChar w:fldCharType="begin"/>
            </w:r>
            <w:r w:rsidR="00D5749F">
              <w:rPr>
                <w:noProof/>
                <w:webHidden/>
              </w:rPr>
              <w:instrText xml:space="preserve"> PAGEREF _Toc509782514 \h </w:instrText>
            </w:r>
            <w:r w:rsidR="00D5749F">
              <w:rPr>
                <w:noProof/>
                <w:webHidden/>
              </w:rPr>
            </w:r>
            <w:r w:rsidR="00D5749F">
              <w:rPr>
                <w:noProof/>
                <w:webHidden/>
              </w:rPr>
              <w:fldChar w:fldCharType="separate"/>
            </w:r>
            <w:r w:rsidR="00D5749F">
              <w:rPr>
                <w:noProof/>
                <w:webHidden/>
              </w:rPr>
              <w:t>5</w:t>
            </w:r>
            <w:r w:rsidR="00D5749F">
              <w:rPr>
                <w:noProof/>
                <w:webHidden/>
              </w:rPr>
              <w:fldChar w:fldCharType="end"/>
            </w:r>
          </w:hyperlink>
        </w:p>
        <w:p w:rsidR="00D5749F" w:rsidRDefault="00A626DE">
          <w:pPr>
            <w:pStyle w:val="TOC3"/>
            <w:tabs>
              <w:tab w:val="right" w:leader="dot" w:pos="9060"/>
            </w:tabs>
            <w:rPr>
              <w:rFonts w:eastAsiaTheme="minorEastAsia"/>
              <w:noProof/>
              <w:lang w:eastAsia="el-GR"/>
            </w:rPr>
          </w:pPr>
          <w:hyperlink w:anchor="_Toc509782515" w:history="1">
            <w:r w:rsidR="00D5749F" w:rsidRPr="00923E0D">
              <w:rPr>
                <w:rStyle w:val="Hyperlink"/>
                <w:rFonts w:eastAsia="Times New Roman"/>
                <w:noProof/>
                <w:lang w:val="en-US" w:eastAsia="el-GR"/>
              </w:rPr>
              <w:t>Environmental issues</w:t>
            </w:r>
            <w:r w:rsidR="00D5749F">
              <w:rPr>
                <w:noProof/>
                <w:webHidden/>
              </w:rPr>
              <w:tab/>
            </w:r>
            <w:r w:rsidR="00D5749F">
              <w:rPr>
                <w:noProof/>
                <w:webHidden/>
              </w:rPr>
              <w:fldChar w:fldCharType="begin"/>
            </w:r>
            <w:r w:rsidR="00D5749F">
              <w:rPr>
                <w:noProof/>
                <w:webHidden/>
              </w:rPr>
              <w:instrText xml:space="preserve"> PAGEREF _Toc509782515 \h </w:instrText>
            </w:r>
            <w:r w:rsidR="00D5749F">
              <w:rPr>
                <w:noProof/>
                <w:webHidden/>
              </w:rPr>
            </w:r>
            <w:r w:rsidR="00D5749F">
              <w:rPr>
                <w:noProof/>
                <w:webHidden/>
              </w:rPr>
              <w:fldChar w:fldCharType="separate"/>
            </w:r>
            <w:r w:rsidR="00D5749F">
              <w:rPr>
                <w:noProof/>
                <w:webHidden/>
              </w:rPr>
              <w:t>7</w:t>
            </w:r>
            <w:r w:rsidR="00D5749F">
              <w:rPr>
                <w:noProof/>
                <w:webHidden/>
              </w:rPr>
              <w:fldChar w:fldCharType="end"/>
            </w:r>
          </w:hyperlink>
        </w:p>
        <w:p w:rsidR="00D5749F" w:rsidRDefault="00A626DE">
          <w:pPr>
            <w:pStyle w:val="TOC1"/>
            <w:tabs>
              <w:tab w:val="right" w:leader="dot" w:pos="9060"/>
            </w:tabs>
            <w:rPr>
              <w:rFonts w:eastAsiaTheme="minorEastAsia"/>
              <w:noProof/>
              <w:lang w:eastAsia="el-GR"/>
            </w:rPr>
          </w:pPr>
          <w:hyperlink w:anchor="_Toc509782516" w:history="1">
            <w:r w:rsidR="00D5749F" w:rsidRPr="00923E0D">
              <w:rPr>
                <w:rStyle w:val="Hyperlink"/>
                <w:rFonts w:eastAsia="Times New Roman" w:cs="Arial"/>
                <w:noProof/>
                <w:lang w:val="en-US" w:eastAsia="el-GR"/>
              </w:rPr>
              <w:t>Recycling</w:t>
            </w:r>
            <w:r w:rsidR="00D5749F">
              <w:rPr>
                <w:noProof/>
                <w:webHidden/>
              </w:rPr>
              <w:tab/>
            </w:r>
            <w:r w:rsidR="00D5749F">
              <w:rPr>
                <w:noProof/>
                <w:webHidden/>
              </w:rPr>
              <w:fldChar w:fldCharType="begin"/>
            </w:r>
            <w:r w:rsidR="00D5749F">
              <w:rPr>
                <w:noProof/>
                <w:webHidden/>
              </w:rPr>
              <w:instrText xml:space="preserve"> PAGEREF _Toc509782516 \h </w:instrText>
            </w:r>
            <w:r w:rsidR="00D5749F">
              <w:rPr>
                <w:noProof/>
                <w:webHidden/>
              </w:rPr>
            </w:r>
            <w:r w:rsidR="00D5749F">
              <w:rPr>
                <w:noProof/>
                <w:webHidden/>
              </w:rPr>
              <w:fldChar w:fldCharType="separate"/>
            </w:r>
            <w:r w:rsidR="00D5749F">
              <w:rPr>
                <w:noProof/>
                <w:webHidden/>
              </w:rPr>
              <w:t>9</w:t>
            </w:r>
            <w:r w:rsidR="00D5749F">
              <w:rPr>
                <w:noProof/>
                <w:webHidden/>
              </w:rPr>
              <w:fldChar w:fldCharType="end"/>
            </w:r>
          </w:hyperlink>
        </w:p>
        <w:p w:rsidR="00D5749F" w:rsidRDefault="000622EB">
          <w:pPr>
            <w:pStyle w:val="TOC1"/>
            <w:tabs>
              <w:tab w:val="right" w:leader="dot" w:pos="9060"/>
            </w:tabs>
            <w:rPr>
              <w:rFonts w:eastAsiaTheme="minorEastAsia"/>
              <w:noProof/>
              <w:lang w:eastAsia="el-GR"/>
            </w:rPr>
          </w:pPr>
          <w:hyperlink w:anchor="_Toc509782517" w:history="1">
            <w:r w:rsidR="00D5749F" w:rsidRPr="00923E0D">
              <w:rPr>
                <w:rStyle w:val="Hyperlink"/>
                <w:rFonts w:eastAsia="Times New Roman"/>
                <w:noProof/>
                <w:lang w:eastAsia="el-GR"/>
              </w:rPr>
              <w:t>Η οικογένειά μου</w:t>
            </w:r>
            <w:r w:rsidR="00D5749F">
              <w:rPr>
                <w:noProof/>
                <w:webHidden/>
              </w:rPr>
              <w:tab/>
            </w:r>
            <w:r w:rsidR="00D5749F">
              <w:rPr>
                <w:noProof/>
                <w:webHidden/>
              </w:rPr>
              <w:fldChar w:fldCharType="begin"/>
            </w:r>
            <w:r w:rsidR="00D5749F">
              <w:rPr>
                <w:noProof/>
                <w:webHidden/>
              </w:rPr>
              <w:instrText xml:space="preserve"> PAGEREF _Toc509782517 \h </w:instrText>
            </w:r>
            <w:r w:rsidR="00D5749F">
              <w:rPr>
                <w:noProof/>
                <w:webHidden/>
              </w:rPr>
            </w:r>
            <w:r w:rsidR="00D5749F">
              <w:rPr>
                <w:noProof/>
                <w:webHidden/>
              </w:rPr>
              <w:fldChar w:fldCharType="separate"/>
            </w:r>
            <w:r w:rsidR="00D5749F">
              <w:rPr>
                <w:noProof/>
                <w:webHidden/>
              </w:rPr>
              <w:t>11</w:t>
            </w:r>
            <w:r w:rsidR="00D5749F">
              <w:rPr>
                <w:noProof/>
                <w:webHidden/>
              </w:rPr>
              <w:fldChar w:fldCharType="end"/>
            </w:r>
          </w:hyperlink>
        </w:p>
        <w:p w:rsidR="000A37A0" w:rsidRDefault="000A37A0">
          <w:r>
            <w:rPr>
              <w:b/>
              <w:bCs/>
              <w:noProof/>
            </w:rPr>
            <w:fldChar w:fldCharType="end"/>
          </w:r>
        </w:p>
      </w:sdtContent>
    </w:sdt>
    <w:p w:rsidR="000A37A0" w:rsidRDefault="000A37A0">
      <w:pPr>
        <w:rPr>
          <w:b/>
          <w:bCs/>
          <w:noProof/>
        </w:rPr>
      </w:pPr>
      <w:r>
        <w:rPr>
          <w:b/>
          <w:bCs/>
          <w:noProof/>
        </w:rPr>
        <w:br w:type="page"/>
      </w:r>
    </w:p>
    <w:p w:rsidR="005F2285" w:rsidRDefault="005F2285" w:rsidP="00E90949">
      <w:pPr>
        <w:pStyle w:val="Heading1"/>
        <w:rPr>
          <w:rFonts w:cs="Arial"/>
          <w:szCs w:val="34"/>
          <w:lang w:val="en-US"/>
        </w:rPr>
        <w:sectPr w:rsidR="005F2285" w:rsidSect="008A5320">
          <w:headerReference w:type="default" r:id="rId8"/>
          <w:pgSz w:w="11906" w:h="16838"/>
          <w:pgMar w:top="1418" w:right="1418" w:bottom="1418" w:left="1418" w:header="709" w:footer="709" w:gutter="0"/>
          <w:pgNumType w:start="0"/>
          <w:cols w:space="708"/>
          <w:titlePg/>
          <w:docGrid w:linePitch="360"/>
        </w:sectPr>
      </w:pPr>
    </w:p>
    <w:p w:rsidR="00B719B7" w:rsidRPr="00E90949" w:rsidRDefault="00B719B7" w:rsidP="00E90949">
      <w:pPr>
        <w:pStyle w:val="Heading1"/>
        <w:rPr>
          <w:rFonts w:cs="Arial"/>
          <w:szCs w:val="34"/>
          <w:lang w:val="en-US"/>
        </w:rPr>
      </w:pPr>
      <w:bookmarkStart w:id="1" w:name="_Toc509782512"/>
      <w:r w:rsidRPr="00E90949">
        <w:rPr>
          <w:rFonts w:cs="Arial"/>
          <w:szCs w:val="34"/>
          <w:lang w:val="en-US"/>
        </w:rPr>
        <w:lastRenderedPageBreak/>
        <w:t>Ecology</w:t>
      </w:r>
      <w:bookmarkEnd w:id="0"/>
      <w:bookmarkEnd w:id="1"/>
    </w:p>
    <w:p w:rsidR="00B719B7" w:rsidRPr="00E61636" w:rsidRDefault="00B719B7" w:rsidP="00210A1B">
      <w:pPr>
        <w:spacing w:before="240" w:after="240" w:line="312" w:lineRule="auto"/>
        <w:ind w:firstLine="709"/>
        <w:rPr>
          <w:rFonts w:ascii="Times New Roman" w:eastAsia="Times New Roman" w:hAnsi="Times New Roman" w:cs="Times New Roman"/>
          <w:color w:val="222222"/>
          <w:sz w:val="21"/>
          <w:szCs w:val="21"/>
          <w:lang w:val="en-US" w:eastAsia="el-GR"/>
        </w:rPr>
      </w:pPr>
      <w:r w:rsidRPr="00E61636">
        <w:rPr>
          <w:rFonts w:ascii="Times New Roman" w:eastAsia="Times New Roman" w:hAnsi="Times New Roman" w:cs="Times New Roman"/>
          <w:color w:val="222222"/>
          <w:sz w:val="21"/>
          <w:szCs w:val="21"/>
          <w:lang w:val="en-US" w:eastAsia="el-GR"/>
        </w:rPr>
        <w:t xml:space="preserve">Ecology addresses the full scale of life, from </w:t>
      </w:r>
      <w:ins w:id="2" w:author="Eliza" w:date="2018-03-26T22:07:00Z">
        <w:r w:rsidR="00BB47F0">
          <w:rPr>
            <w:rFonts w:ascii="Times New Roman" w:eastAsia="Times New Roman" w:hAnsi="Times New Roman" w:cs="Times New Roman"/>
            <w:color w:val="222222"/>
            <w:sz w:val="21"/>
            <w:szCs w:val="21"/>
            <w:lang w:val="en-US" w:eastAsia="el-GR"/>
          </w:rPr>
          <w:t>small</w:t>
        </w:r>
      </w:ins>
      <w:ins w:id="3" w:author="Eliza" w:date="2018-03-26T22:04:00Z">
        <w:r w:rsidR="001654BB">
          <w:rPr>
            <w:rFonts w:ascii="Times New Roman" w:eastAsia="Times New Roman" w:hAnsi="Times New Roman" w:cs="Times New Roman"/>
            <w:color w:val="222222"/>
            <w:sz w:val="21"/>
            <w:szCs w:val="21"/>
            <w:lang w:val="en-US" w:eastAsia="el-GR"/>
          </w:rPr>
          <w:t xml:space="preserve"> </w:t>
        </w:r>
      </w:ins>
      <w:del w:id="4" w:author="Eliza" w:date="2018-03-26T22:04:00Z">
        <w:r w:rsidRPr="00E61636" w:rsidDel="001654BB">
          <w:rPr>
            <w:rFonts w:ascii="Times New Roman" w:eastAsia="Times New Roman" w:hAnsi="Times New Roman" w:cs="Times New Roman"/>
            <w:color w:val="222222"/>
            <w:sz w:val="21"/>
            <w:szCs w:val="21"/>
            <w:lang w:val="en-US" w:eastAsia="el-GR"/>
          </w:rPr>
          <w:delText xml:space="preserve">tiny </w:delText>
        </w:r>
      </w:del>
      <w:r w:rsidRPr="00E61636">
        <w:rPr>
          <w:rFonts w:ascii="Times New Roman" w:eastAsia="Times New Roman" w:hAnsi="Times New Roman" w:cs="Times New Roman"/>
          <w:color w:val="222222"/>
          <w:sz w:val="21"/>
          <w:szCs w:val="21"/>
          <w:lang w:val="en-US" w:eastAsia="el-GR"/>
        </w:rPr>
        <w:t xml:space="preserve">bacteria to processes that span the </w:t>
      </w:r>
      <w:ins w:id="5" w:author="Eliza" w:date="2018-03-26T22:06:00Z">
        <w:r w:rsidR="001654BB">
          <w:rPr>
            <w:rFonts w:ascii="Times New Roman" w:eastAsia="Times New Roman" w:hAnsi="Times New Roman" w:cs="Times New Roman"/>
            <w:color w:val="222222"/>
            <w:sz w:val="21"/>
            <w:szCs w:val="21"/>
            <w:lang w:val="en-US" w:eastAsia="el-GR"/>
          </w:rPr>
          <w:t xml:space="preserve">whole </w:t>
        </w:r>
      </w:ins>
      <w:del w:id="6" w:author="Eliza" w:date="2018-03-26T22:06:00Z">
        <w:r w:rsidRPr="00E61636" w:rsidDel="001654BB">
          <w:rPr>
            <w:rFonts w:ascii="Times New Roman" w:eastAsia="Times New Roman" w:hAnsi="Times New Roman" w:cs="Times New Roman"/>
            <w:color w:val="222222"/>
            <w:sz w:val="21"/>
            <w:szCs w:val="21"/>
            <w:lang w:val="en-US" w:eastAsia="el-GR"/>
          </w:rPr>
          <w:delText xml:space="preserve">entire </w:delText>
        </w:r>
      </w:del>
      <w:r w:rsidRPr="00E61636">
        <w:rPr>
          <w:rFonts w:ascii="Times New Roman" w:eastAsia="Times New Roman" w:hAnsi="Times New Roman" w:cs="Times New Roman"/>
          <w:color w:val="222222"/>
          <w:sz w:val="21"/>
          <w:szCs w:val="21"/>
          <w:lang w:val="en-US" w:eastAsia="el-GR"/>
        </w:rPr>
        <w:t xml:space="preserve">planet. Ecologists study many </w:t>
      </w:r>
      <w:ins w:id="7" w:author="Eliza" w:date="2018-03-26T22:08:00Z">
        <w:r w:rsidR="00BB47F0">
          <w:rPr>
            <w:rFonts w:ascii="Times New Roman" w:eastAsia="Times New Roman" w:hAnsi="Times New Roman" w:cs="Times New Roman"/>
            <w:color w:val="222222"/>
            <w:sz w:val="21"/>
            <w:szCs w:val="21"/>
            <w:lang w:val="en-US" w:eastAsia="el-GR"/>
          </w:rPr>
          <w:t>various</w:t>
        </w:r>
      </w:ins>
      <w:ins w:id="8" w:author="Eliza" w:date="2018-03-26T22:06:00Z">
        <w:r w:rsidR="00BB47F0">
          <w:rPr>
            <w:rFonts w:ascii="Times New Roman" w:eastAsia="Times New Roman" w:hAnsi="Times New Roman" w:cs="Times New Roman"/>
            <w:color w:val="222222"/>
            <w:sz w:val="21"/>
            <w:szCs w:val="21"/>
            <w:lang w:val="en-US" w:eastAsia="el-GR"/>
          </w:rPr>
          <w:t xml:space="preserve"> </w:t>
        </w:r>
      </w:ins>
      <w:del w:id="9" w:author="Eliza" w:date="2018-03-26T22:06:00Z">
        <w:r w:rsidRPr="00E61636" w:rsidDel="00BB47F0">
          <w:rPr>
            <w:rFonts w:ascii="Times New Roman" w:eastAsia="Times New Roman" w:hAnsi="Times New Roman" w:cs="Times New Roman"/>
            <w:color w:val="222222"/>
            <w:sz w:val="21"/>
            <w:szCs w:val="21"/>
            <w:lang w:val="en-US" w:eastAsia="el-GR"/>
          </w:rPr>
          <w:delText xml:space="preserve">diverse </w:delText>
        </w:r>
      </w:del>
      <w:r w:rsidRPr="00E61636">
        <w:rPr>
          <w:rFonts w:ascii="Times New Roman" w:eastAsia="Times New Roman" w:hAnsi="Times New Roman" w:cs="Times New Roman"/>
          <w:color w:val="222222"/>
          <w:sz w:val="21"/>
          <w:szCs w:val="21"/>
          <w:lang w:val="en-US" w:eastAsia="el-GR"/>
        </w:rPr>
        <w:t xml:space="preserve">and </w:t>
      </w:r>
      <w:ins w:id="10" w:author="Eliza" w:date="2018-03-26T22:07:00Z">
        <w:r w:rsidR="00BB47F0">
          <w:rPr>
            <w:rFonts w:ascii="Times New Roman" w:eastAsia="Times New Roman" w:hAnsi="Times New Roman" w:cs="Times New Roman"/>
            <w:color w:val="222222"/>
            <w:sz w:val="21"/>
            <w:szCs w:val="21"/>
            <w:lang w:val="en-US" w:eastAsia="el-GR"/>
          </w:rPr>
          <w:t xml:space="preserve">complicated </w:t>
        </w:r>
      </w:ins>
      <w:del w:id="11" w:author="Eliza" w:date="2018-03-26T22:06:00Z">
        <w:r w:rsidRPr="00E61636" w:rsidDel="00BB47F0">
          <w:rPr>
            <w:rFonts w:ascii="Times New Roman" w:eastAsia="Times New Roman" w:hAnsi="Times New Roman" w:cs="Times New Roman"/>
            <w:color w:val="222222"/>
            <w:sz w:val="21"/>
            <w:szCs w:val="21"/>
            <w:lang w:val="en-US" w:eastAsia="el-GR"/>
          </w:rPr>
          <w:delText xml:space="preserve">complex </w:delText>
        </w:r>
      </w:del>
      <w:r w:rsidRPr="00E61636">
        <w:rPr>
          <w:rFonts w:ascii="Times New Roman" w:eastAsia="Times New Roman" w:hAnsi="Times New Roman" w:cs="Times New Roman"/>
          <w:color w:val="222222"/>
          <w:sz w:val="21"/>
          <w:szCs w:val="21"/>
          <w:lang w:val="en-US" w:eastAsia="el-GR"/>
        </w:rPr>
        <w:t>relations among species, such as predation and pollination. The diversity of life is organized into different habitats, from terrestrial (middle) to aquatic ecosystems.</w:t>
      </w:r>
    </w:p>
    <w:p w:rsidR="00B719B7" w:rsidRPr="00E61636" w:rsidRDefault="00B719B7" w:rsidP="00210A1B">
      <w:pPr>
        <w:spacing w:before="240" w:after="240" w:line="312" w:lineRule="auto"/>
        <w:ind w:firstLine="709"/>
        <w:rPr>
          <w:rFonts w:ascii="Times New Roman" w:eastAsia="Times New Roman" w:hAnsi="Times New Roman" w:cs="Times New Roman"/>
          <w:color w:val="222222"/>
          <w:sz w:val="21"/>
          <w:szCs w:val="21"/>
          <w:lang w:val="en-US" w:eastAsia="el-GR"/>
        </w:rPr>
      </w:pPr>
      <w:r w:rsidRPr="00E61636">
        <w:rPr>
          <w:rFonts w:ascii="Times New Roman" w:eastAsia="Times New Roman" w:hAnsi="Times New Roman" w:cs="Times New Roman"/>
          <w:color w:val="222222"/>
          <w:sz w:val="21"/>
          <w:szCs w:val="21"/>
          <w:lang w:val="en-US" w:eastAsia="el-GR"/>
        </w:rPr>
        <w:t xml:space="preserve">Ecology (from Greek: </w:t>
      </w:r>
      <w:proofErr w:type="spellStart"/>
      <w:r w:rsidRPr="00E61636">
        <w:rPr>
          <w:rFonts w:ascii="Times New Roman" w:eastAsia="Times New Roman" w:hAnsi="Times New Roman" w:cs="Times New Roman"/>
          <w:color w:val="222222"/>
          <w:sz w:val="21"/>
          <w:szCs w:val="21"/>
          <w:lang w:val="en-US" w:eastAsia="el-GR"/>
        </w:rPr>
        <w:t>οἶκος</w:t>
      </w:r>
      <w:proofErr w:type="spellEnd"/>
      <w:r w:rsidRPr="00E61636">
        <w:rPr>
          <w:rFonts w:ascii="Times New Roman" w:eastAsia="Times New Roman" w:hAnsi="Times New Roman" w:cs="Times New Roman"/>
          <w:color w:val="222222"/>
          <w:sz w:val="21"/>
          <w:szCs w:val="21"/>
          <w:lang w:val="en-US" w:eastAsia="el-GR"/>
        </w:rPr>
        <w:t>, "house", or "environment"; -</w:t>
      </w:r>
      <w:proofErr w:type="spellStart"/>
      <w:r w:rsidRPr="00E61636">
        <w:rPr>
          <w:rFonts w:ascii="Times New Roman" w:eastAsia="Times New Roman" w:hAnsi="Times New Roman" w:cs="Times New Roman"/>
          <w:color w:val="222222"/>
          <w:sz w:val="21"/>
          <w:szCs w:val="21"/>
          <w:lang w:val="en-US" w:eastAsia="el-GR"/>
        </w:rPr>
        <w:t>λογί</w:t>
      </w:r>
      <w:proofErr w:type="spellEnd"/>
      <w:r w:rsidRPr="00E61636">
        <w:rPr>
          <w:rFonts w:ascii="Times New Roman" w:eastAsia="Times New Roman" w:hAnsi="Times New Roman" w:cs="Times New Roman"/>
          <w:color w:val="222222"/>
          <w:sz w:val="21"/>
          <w:szCs w:val="21"/>
          <w:lang w:val="en-US" w:eastAsia="el-GR"/>
        </w:rPr>
        <w:t>α, "study of"</w:t>
      </w:r>
      <w:proofErr w:type="gramStart"/>
      <w:r w:rsidRPr="00E61636">
        <w:rPr>
          <w:rFonts w:ascii="Times New Roman" w:eastAsia="Times New Roman" w:hAnsi="Times New Roman" w:cs="Times New Roman"/>
          <w:color w:val="222222"/>
          <w:sz w:val="21"/>
          <w:szCs w:val="21"/>
          <w:lang w:val="en-US" w:eastAsia="el-GR"/>
        </w:rPr>
        <w:t>)[</w:t>
      </w:r>
      <w:proofErr w:type="gramEnd"/>
      <w:r w:rsidRPr="00E61636">
        <w:rPr>
          <w:rFonts w:ascii="Times New Roman" w:eastAsia="Times New Roman" w:hAnsi="Times New Roman" w:cs="Times New Roman"/>
          <w:color w:val="222222"/>
          <w:sz w:val="21"/>
          <w:szCs w:val="21"/>
          <w:lang w:val="en-US" w:eastAsia="el-GR"/>
        </w:rPr>
        <w:t xml:space="preserve">A] is the branch of biology[1] which studies the interactions among organisms and their environment. Objects of study include interactions of organisms with each other and with abiotic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w:t>
      </w:r>
      <w:proofErr w:type="spellStart"/>
      <w:r w:rsidRPr="00E61636">
        <w:rPr>
          <w:rFonts w:ascii="Times New Roman" w:eastAsia="Times New Roman" w:hAnsi="Times New Roman" w:cs="Times New Roman"/>
          <w:color w:val="222222"/>
          <w:sz w:val="21"/>
          <w:szCs w:val="21"/>
          <w:lang w:val="en-US" w:eastAsia="el-GR"/>
        </w:rPr>
        <w:t>pedogenesis</w:t>
      </w:r>
      <w:proofErr w:type="spellEnd"/>
      <w:r w:rsidRPr="00E61636">
        <w:rPr>
          <w:rFonts w:ascii="Times New Roman" w:eastAsia="Times New Roman" w:hAnsi="Times New Roman" w:cs="Times New Roman"/>
          <w:color w:val="222222"/>
          <w:sz w:val="21"/>
          <w:szCs w:val="21"/>
          <w:lang w:val="en-US" w:eastAsia="el-GR"/>
        </w:rPr>
        <w:t>, nutrient cycling, and niche construction, regulate the flux of energy and matter through an environment. These processes are sustained by organisms with specific life history traits. Biodiversity means the varieties of species, genes, and ecosystems, enhances certain ecosystem services.</w:t>
      </w:r>
    </w:p>
    <w:p w:rsidR="00B719B7" w:rsidRPr="00E61636" w:rsidRDefault="00B719B7" w:rsidP="00210A1B">
      <w:pPr>
        <w:spacing w:before="240" w:after="240" w:line="312" w:lineRule="auto"/>
        <w:ind w:firstLine="709"/>
        <w:rPr>
          <w:rFonts w:ascii="Times New Roman" w:eastAsia="Times New Roman" w:hAnsi="Times New Roman" w:cs="Times New Roman"/>
          <w:color w:val="222222"/>
          <w:sz w:val="21"/>
          <w:szCs w:val="21"/>
          <w:lang w:val="en-US" w:eastAsia="el-GR"/>
        </w:rPr>
      </w:pPr>
      <w:r w:rsidRPr="00E61636">
        <w:rPr>
          <w:rFonts w:ascii="Times New Roman" w:eastAsia="Times New Roman" w:hAnsi="Times New Roman" w:cs="Times New Roman"/>
          <w:color w:val="222222"/>
          <w:sz w:val="21"/>
          <w:szCs w:val="21"/>
          <w:lang w:val="en-US" w:eastAsia="el-GR"/>
        </w:rPr>
        <w:t>Ecology is not synonymous with environmentalism, natural history, or environmental science. It overlaps with the closely related sciences of evolutionary biology, genetics, and ethology. An important focus for ecologists is to improve the understanding of how biodiversity affects ecological function. Ecologists seek to explain:</w:t>
      </w:r>
    </w:p>
    <w:p w:rsidR="00B719B7" w:rsidRPr="00E61636" w:rsidRDefault="00B719B7" w:rsidP="00DA6C99">
      <w:pPr>
        <w:spacing w:before="240" w:after="240" w:line="312" w:lineRule="auto"/>
        <w:rPr>
          <w:rFonts w:ascii="Times New Roman" w:eastAsia="Times New Roman" w:hAnsi="Times New Roman" w:cs="Times New Roman"/>
          <w:color w:val="222222"/>
          <w:sz w:val="21"/>
          <w:szCs w:val="21"/>
          <w:lang w:val="en-US" w:eastAsia="el-GR"/>
        </w:rPr>
      </w:pPr>
      <w:r w:rsidRPr="00E61636">
        <w:rPr>
          <w:rFonts w:ascii="Times New Roman" w:eastAsia="Times New Roman" w:hAnsi="Times New Roman" w:cs="Times New Roman"/>
          <w:color w:val="222222"/>
          <w:sz w:val="21"/>
          <w:szCs w:val="21"/>
          <w:lang w:val="en-US" w:eastAsia="el-GR"/>
        </w:rPr>
        <w:lastRenderedPageBreak/>
        <w:t>Life processes, interactions, and adaptations</w:t>
      </w:r>
    </w:p>
    <w:p w:rsidR="00B719B7" w:rsidRPr="00E61636" w:rsidRDefault="00B719B7" w:rsidP="00DA6C99">
      <w:pPr>
        <w:spacing w:before="240" w:after="240" w:line="312" w:lineRule="auto"/>
        <w:rPr>
          <w:rFonts w:ascii="Times New Roman" w:eastAsia="Times New Roman" w:hAnsi="Times New Roman" w:cs="Times New Roman"/>
          <w:color w:val="222222"/>
          <w:sz w:val="21"/>
          <w:szCs w:val="21"/>
          <w:lang w:val="en-US" w:eastAsia="el-GR"/>
        </w:rPr>
      </w:pPr>
      <w:r w:rsidRPr="00E61636">
        <w:rPr>
          <w:rFonts w:ascii="Times New Roman" w:eastAsia="Times New Roman" w:hAnsi="Times New Roman" w:cs="Times New Roman"/>
          <w:color w:val="222222"/>
          <w:sz w:val="21"/>
          <w:szCs w:val="21"/>
          <w:lang w:val="en-US" w:eastAsia="el-GR"/>
        </w:rPr>
        <w:t>The movement of materials and energy through living communities</w:t>
      </w:r>
    </w:p>
    <w:p w:rsidR="00210A1B" w:rsidRDefault="00B719B7" w:rsidP="00DA6C99">
      <w:pPr>
        <w:spacing w:before="240" w:after="240" w:line="312" w:lineRule="auto"/>
        <w:rPr>
          <w:rFonts w:ascii="Times New Roman" w:eastAsia="Times New Roman" w:hAnsi="Times New Roman" w:cs="Times New Roman"/>
          <w:color w:val="222222"/>
          <w:sz w:val="21"/>
          <w:szCs w:val="21"/>
          <w:lang w:val="en-US" w:eastAsia="el-GR"/>
        </w:rPr>
      </w:pPr>
      <w:r w:rsidRPr="00E61636">
        <w:rPr>
          <w:rFonts w:ascii="Times New Roman" w:eastAsia="Times New Roman" w:hAnsi="Times New Roman" w:cs="Times New Roman"/>
          <w:color w:val="222222"/>
          <w:sz w:val="21"/>
          <w:szCs w:val="21"/>
          <w:lang w:val="en-US" w:eastAsia="el-GR"/>
        </w:rPr>
        <w:t>The successional development of ecosystems</w:t>
      </w:r>
    </w:p>
    <w:p w:rsidR="00B719B7" w:rsidRPr="00E61636" w:rsidRDefault="00B719B7" w:rsidP="00DA6C99">
      <w:pPr>
        <w:spacing w:before="240" w:after="240" w:line="312" w:lineRule="auto"/>
        <w:rPr>
          <w:rFonts w:ascii="Times New Roman" w:eastAsia="Times New Roman" w:hAnsi="Times New Roman" w:cs="Times New Roman"/>
          <w:color w:val="222222"/>
          <w:sz w:val="21"/>
          <w:szCs w:val="21"/>
          <w:lang w:val="en-US" w:eastAsia="el-GR"/>
        </w:rPr>
      </w:pPr>
      <w:r w:rsidRPr="00E61636">
        <w:rPr>
          <w:rFonts w:ascii="Times New Roman" w:eastAsia="Times New Roman" w:hAnsi="Times New Roman" w:cs="Times New Roman"/>
          <w:color w:val="222222"/>
          <w:sz w:val="21"/>
          <w:szCs w:val="21"/>
          <w:lang w:val="en-US" w:eastAsia="el-GR"/>
        </w:rPr>
        <w:t>The abundance and distribution of organisms and biodiversity in the context of the environment.</w:t>
      </w:r>
    </w:p>
    <w:p w:rsidR="00B719B7" w:rsidRPr="00E61636" w:rsidRDefault="00B719B7" w:rsidP="00210A1B">
      <w:pPr>
        <w:spacing w:before="240" w:after="240" w:line="312" w:lineRule="auto"/>
        <w:ind w:firstLine="709"/>
        <w:rPr>
          <w:rFonts w:ascii="Times New Roman" w:eastAsia="Times New Roman" w:hAnsi="Times New Roman" w:cs="Times New Roman"/>
          <w:color w:val="222222"/>
          <w:sz w:val="21"/>
          <w:szCs w:val="21"/>
          <w:lang w:val="en-US" w:eastAsia="el-GR"/>
        </w:rPr>
      </w:pPr>
      <w:r w:rsidRPr="00E61636">
        <w:rPr>
          <w:rFonts w:ascii="Times New Roman" w:eastAsia="Times New Roman" w:hAnsi="Times New Roman" w:cs="Times New Roman"/>
          <w:color w:val="222222"/>
          <w:sz w:val="21"/>
          <w:szCs w:val="21"/>
          <w:lang w:val="en-US" w:eastAsia="el-GR"/>
        </w:rPr>
        <w:t>Ecology has practical applications in conservation biology, wetland management, natural resource management (</w:t>
      </w:r>
      <w:proofErr w:type="spellStart"/>
      <w:r w:rsidRPr="00E61636">
        <w:rPr>
          <w:rFonts w:ascii="Times New Roman" w:eastAsia="Times New Roman" w:hAnsi="Times New Roman" w:cs="Times New Roman"/>
          <w:color w:val="222222"/>
          <w:sz w:val="21"/>
          <w:szCs w:val="21"/>
          <w:lang w:val="en-US" w:eastAsia="el-GR"/>
        </w:rPr>
        <w:t>agroecology</w:t>
      </w:r>
      <w:proofErr w:type="spellEnd"/>
      <w:r w:rsidRPr="00E61636">
        <w:rPr>
          <w:rFonts w:ascii="Times New Roman" w:eastAsia="Times New Roman" w:hAnsi="Times New Roman" w:cs="Times New Roman"/>
          <w:color w:val="222222"/>
          <w:sz w:val="21"/>
          <w:szCs w:val="21"/>
          <w:lang w:val="en-US" w:eastAsia="el-GR"/>
        </w:rPr>
        <w:t xml:space="preserve">, agriculture, forestry, agroforestry, </w:t>
      </w:r>
      <w:proofErr w:type="gramStart"/>
      <w:r w:rsidRPr="00E61636">
        <w:rPr>
          <w:rFonts w:ascii="Times New Roman" w:eastAsia="Times New Roman" w:hAnsi="Times New Roman" w:cs="Times New Roman"/>
          <w:color w:val="222222"/>
          <w:sz w:val="21"/>
          <w:szCs w:val="21"/>
          <w:lang w:val="en-US" w:eastAsia="el-GR"/>
        </w:rPr>
        <w:t>fisheries</w:t>
      </w:r>
      <w:proofErr w:type="gramEnd"/>
      <w:r w:rsidRPr="00E61636">
        <w:rPr>
          <w:rFonts w:ascii="Times New Roman" w:eastAsia="Times New Roman" w:hAnsi="Times New Roman" w:cs="Times New Roman"/>
          <w:color w:val="222222"/>
          <w:sz w:val="21"/>
          <w:szCs w:val="21"/>
          <w:lang w:val="en-US" w:eastAsia="el-GR"/>
        </w:rPr>
        <w:t>),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resources compose ecosystems which, in turn, maintain biophysical feedback mechanisms that moderate processes acting on living (biotic) and non-living (abiotic) components of the planet. Ecosystems sustain life-supporting functions and produce natural capital like biomass production (food, fuel, fiber, and medicine), the regulation of climate, global biogeochemical cycles, water filtration, soil formation, erosion control, flood protection, and many other natural features of scientific, historical, economic, or intrinsic value.</w:t>
      </w:r>
    </w:p>
    <w:p w:rsidR="00CC7082" w:rsidRPr="00E61636" w:rsidRDefault="00B719B7" w:rsidP="00210A1B">
      <w:pPr>
        <w:spacing w:before="240" w:after="240" w:line="312" w:lineRule="auto"/>
        <w:ind w:firstLine="709"/>
        <w:rPr>
          <w:rFonts w:ascii="Times New Roman" w:eastAsia="Times New Roman" w:hAnsi="Times New Roman" w:cs="Times New Roman"/>
          <w:color w:val="222222"/>
          <w:sz w:val="21"/>
          <w:szCs w:val="21"/>
          <w:lang w:val="en-US" w:eastAsia="el-GR"/>
        </w:rPr>
      </w:pPr>
      <w:r w:rsidRPr="00E61636">
        <w:rPr>
          <w:rFonts w:ascii="Times New Roman" w:eastAsia="Times New Roman" w:hAnsi="Times New Roman" w:cs="Times New Roman"/>
          <w:color w:val="222222"/>
          <w:sz w:val="21"/>
          <w:szCs w:val="21"/>
          <w:lang w:val="en-US" w:eastAsia="el-GR"/>
        </w:rPr>
        <w:t>The word "ecology" ("</w:t>
      </w:r>
      <w:proofErr w:type="spellStart"/>
      <w:r w:rsidRPr="00E61636">
        <w:rPr>
          <w:rFonts w:ascii="Times New Roman" w:eastAsia="Times New Roman" w:hAnsi="Times New Roman" w:cs="Times New Roman"/>
          <w:color w:val="222222"/>
          <w:sz w:val="21"/>
          <w:szCs w:val="21"/>
          <w:lang w:val="en-US" w:eastAsia="el-GR"/>
        </w:rPr>
        <w:t>Ökologie</w:t>
      </w:r>
      <w:proofErr w:type="spellEnd"/>
      <w:r w:rsidRPr="00E61636">
        <w:rPr>
          <w:rFonts w:ascii="Times New Roman" w:eastAsia="Times New Roman" w:hAnsi="Times New Roman" w:cs="Times New Roman"/>
          <w:color w:val="222222"/>
          <w:sz w:val="21"/>
          <w:szCs w:val="21"/>
          <w:lang w:val="en-US" w:eastAsia="el-GR"/>
        </w:rPr>
        <w:t>") was coined in 1866 by the German scientist Ernst Haeckel. Ecological thought is derivative of established currents in philosophy, particularly from ethics and politics</w:t>
      </w:r>
      <w:proofErr w:type="gramStart"/>
      <w:r w:rsidRPr="00E61636">
        <w:rPr>
          <w:rFonts w:ascii="Times New Roman" w:eastAsia="Times New Roman" w:hAnsi="Times New Roman" w:cs="Times New Roman"/>
          <w:color w:val="222222"/>
          <w:sz w:val="21"/>
          <w:szCs w:val="21"/>
          <w:lang w:val="en-US" w:eastAsia="el-GR"/>
        </w:rPr>
        <w:t>.[</w:t>
      </w:r>
      <w:proofErr w:type="gramEnd"/>
      <w:r w:rsidRPr="00E61636">
        <w:rPr>
          <w:rFonts w:ascii="Times New Roman" w:eastAsia="Times New Roman" w:hAnsi="Times New Roman" w:cs="Times New Roman"/>
          <w:color w:val="222222"/>
          <w:sz w:val="21"/>
          <w:szCs w:val="21"/>
          <w:lang w:val="en-US" w:eastAsia="el-GR"/>
        </w:rPr>
        <w:t>2] Ancient Greek philosophers such as Hippocrates</w:t>
      </w:r>
      <w:r w:rsidR="00210A1B">
        <w:rPr>
          <w:rFonts w:ascii="Times New Roman" w:eastAsia="Times New Roman" w:hAnsi="Times New Roman" w:cs="Times New Roman"/>
          <w:color w:val="222222"/>
          <w:sz w:val="21"/>
          <w:szCs w:val="21"/>
          <w:lang w:val="en-US" w:eastAsia="el-GR"/>
        </w:rPr>
        <w:t xml:space="preserve"> </w:t>
      </w:r>
      <w:r w:rsidRPr="00E61636">
        <w:rPr>
          <w:rFonts w:ascii="Times New Roman" w:eastAsia="Times New Roman" w:hAnsi="Times New Roman" w:cs="Times New Roman"/>
          <w:color w:val="222222"/>
          <w:sz w:val="21"/>
          <w:szCs w:val="21"/>
          <w:lang w:val="en-US" w:eastAsia="el-GR"/>
        </w:rPr>
        <w:t>and Aristotle laid the foundations of ecology in their studies on natural history. Modern ecology became a much more rigorous science in the late 19th century. Evolutionary concepts relating to adaptation and natural selection became the cornerstones of modern ecological theory.</w:t>
      </w:r>
    </w:p>
    <w:p w:rsidR="007865EF" w:rsidRDefault="00B719B7" w:rsidP="00E90949">
      <w:pPr>
        <w:spacing w:line="0" w:lineRule="atLeast"/>
        <w:rPr>
          <w:rFonts w:ascii="Arial" w:eastAsia="Times New Roman" w:hAnsi="Arial" w:cs="Arial"/>
          <w:color w:val="222222"/>
          <w:sz w:val="21"/>
          <w:szCs w:val="21"/>
          <w:lang w:val="en-US" w:eastAsia="el-GR"/>
        </w:rPr>
      </w:pPr>
      <w:r>
        <w:rPr>
          <w:rFonts w:ascii="Arial" w:eastAsia="Times New Roman" w:hAnsi="Arial" w:cs="Arial"/>
          <w:color w:val="222222"/>
          <w:sz w:val="21"/>
          <w:szCs w:val="21"/>
          <w:lang w:val="en-US" w:eastAsia="el-GR"/>
        </w:rPr>
        <w:br w:type="page"/>
      </w:r>
    </w:p>
    <w:p w:rsidR="00F70615" w:rsidRDefault="00F70615" w:rsidP="00510CF3">
      <w:pPr>
        <w:pStyle w:val="Heading2"/>
        <w:rPr>
          <w:rFonts w:eastAsia="Times New Roman"/>
          <w:lang w:val="en-US" w:eastAsia="el-GR"/>
        </w:rPr>
        <w:sectPr w:rsidR="00F70615" w:rsidSect="006C4CCF">
          <w:headerReference w:type="default" r:id="rId9"/>
          <w:footerReference w:type="default" r:id="rId10"/>
          <w:pgSz w:w="11906" w:h="16838"/>
          <w:pgMar w:top="1418" w:right="1418" w:bottom="1418" w:left="1418" w:header="709" w:footer="709" w:gutter="0"/>
          <w:cols w:space="708"/>
          <w:docGrid w:linePitch="360"/>
        </w:sectPr>
      </w:pPr>
      <w:bookmarkStart w:id="12" w:name="_Toc509511129"/>
    </w:p>
    <w:p w:rsidR="007865EF" w:rsidRPr="000A37A0" w:rsidRDefault="007865EF" w:rsidP="00510CF3">
      <w:pPr>
        <w:pStyle w:val="Heading2"/>
        <w:rPr>
          <w:rFonts w:eastAsia="Times New Roman"/>
          <w:lang w:val="en-US" w:eastAsia="el-GR"/>
        </w:rPr>
      </w:pPr>
      <w:bookmarkStart w:id="13" w:name="_Toc509782513"/>
      <w:r w:rsidRPr="000A37A0">
        <w:rPr>
          <w:rFonts w:eastAsia="Times New Roman"/>
          <w:lang w:val="en-US" w:eastAsia="el-GR"/>
        </w:rPr>
        <w:lastRenderedPageBreak/>
        <w:t>Forest</w:t>
      </w:r>
      <w:bookmarkEnd w:id="12"/>
      <w:bookmarkEnd w:id="13"/>
    </w:p>
    <w:p w:rsidR="00B719B7" w:rsidRPr="00E61636" w:rsidRDefault="00B719B7" w:rsidP="00210A1B">
      <w:pPr>
        <w:spacing w:before="240" w:after="240" w:line="312" w:lineRule="auto"/>
        <w:ind w:firstLine="709"/>
        <w:rPr>
          <w:rFonts w:ascii="Times New Roman" w:eastAsia="Times New Roman" w:hAnsi="Times New Roman" w:cs="Times New Roman"/>
          <w:color w:val="222222"/>
          <w:sz w:val="21"/>
          <w:szCs w:val="21"/>
          <w:lang w:val="en-US" w:eastAsia="el-GR"/>
        </w:rPr>
      </w:pPr>
      <w:r w:rsidRPr="00E61636">
        <w:rPr>
          <w:rFonts w:ascii="Times New Roman" w:eastAsia="Times New Roman" w:hAnsi="Times New Roman" w:cs="Times New Roman"/>
          <w:color w:val="222222"/>
          <w:sz w:val="21"/>
          <w:szCs w:val="21"/>
          <w:lang w:val="en-US" w:eastAsia="el-GR"/>
        </w:rPr>
        <w:t>A forest is a large area dominated by trees.[1] Hundreds of more precise definitions of forest are used throughout the world, incorporating factors such as tree density, tree height, land use, legal standing and ecological function.[2][3][4] According to the widely used[5][6] Food and Agriculture Organization definition, forests covered 4 billion hectares (9.9×109 acres) (15 million square miles) or approximately 30 percent of the world's land area in 2006.[4]</w:t>
      </w:r>
    </w:p>
    <w:p w:rsidR="00B719B7" w:rsidRPr="00E61636" w:rsidRDefault="00B719B7" w:rsidP="00210A1B">
      <w:pPr>
        <w:spacing w:before="240" w:after="240" w:line="312" w:lineRule="auto"/>
        <w:ind w:firstLine="709"/>
        <w:rPr>
          <w:rFonts w:ascii="Times New Roman" w:eastAsia="Times New Roman" w:hAnsi="Times New Roman" w:cs="Times New Roman"/>
          <w:color w:val="222222"/>
          <w:sz w:val="21"/>
          <w:szCs w:val="21"/>
          <w:lang w:val="en-US" w:eastAsia="el-GR"/>
        </w:rPr>
      </w:pPr>
      <w:r w:rsidRPr="00E61636">
        <w:rPr>
          <w:rFonts w:ascii="Times New Roman" w:eastAsia="Times New Roman" w:hAnsi="Times New Roman" w:cs="Times New Roman"/>
          <w:color w:val="222222"/>
          <w:sz w:val="21"/>
          <w:szCs w:val="21"/>
          <w:lang w:val="en-US" w:eastAsia="el-GR"/>
        </w:rPr>
        <w:t>Forests are the dominant terrestrial ecosystem of Earth, and are distributed across the globe</w:t>
      </w:r>
      <w:proofErr w:type="gramStart"/>
      <w:r w:rsidRPr="00E61636">
        <w:rPr>
          <w:rFonts w:ascii="Times New Roman" w:eastAsia="Times New Roman" w:hAnsi="Times New Roman" w:cs="Times New Roman"/>
          <w:color w:val="222222"/>
          <w:sz w:val="21"/>
          <w:szCs w:val="21"/>
          <w:lang w:val="en-US" w:eastAsia="el-GR"/>
        </w:rPr>
        <w:t>.[</w:t>
      </w:r>
      <w:proofErr w:type="gramEnd"/>
      <w:r w:rsidRPr="00E61636">
        <w:rPr>
          <w:rFonts w:ascii="Times New Roman" w:eastAsia="Times New Roman" w:hAnsi="Times New Roman" w:cs="Times New Roman"/>
          <w:color w:val="222222"/>
          <w:sz w:val="21"/>
          <w:szCs w:val="21"/>
          <w:lang w:val="en-US" w:eastAsia="el-GR"/>
        </w:rPr>
        <w:t>7] Forests account for 75% of the gross primary productivity of the Earth's biosphere, and contain 80% of the Earth's plant biomass.[7]</w:t>
      </w:r>
    </w:p>
    <w:p w:rsidR="00B719B7" w:rsidRPr="00E61636" w:rsidRDefault="00B719B7" w:rsidP="00210A1B">
      <w:pPr>
        <w:spacing w:before="240" w:after="240" w:line="312" w:lineRule="auto"/>
        <w:ind w:firstLine="709"/>
        <w:rPr>
          <w:rFonts w:ascii="Times New Roman" w:eastAsia="Times New Roman" w:hAnsi="Times New Roman" w:cs="Times New Roman"/>
          <w:color w:val="222222"/>
          <w:sz w:val="21"/>
          <w:szCs w:val="21"/>
          <w:lang w:val="en-US" w:eastAsia="el-GR"/>
        </w:rPr>
      </w:pPr>
      <w:r w:rsidRPr="00E61636">
        <w:rPr>
          <w:rFonts w:ascii="Times New Roman" w:eastAsia="Times New Roman" w:hAnsi="Times New Roman" w:cs="Times New Roman"/>
          <w:color w:val="222222"/>
          <w:sz w:val="21"/>
          <w:szCs w:val="21"/>
          <w:lang w:val="en-US" w:eastAsia="el-GR"/>
        </w:rPr>
        <w:t xml:space="preserve">Forests at different latitudes and elevations form distinctly different </w:t>
      </w:r>
      <w:proofErr w:type="spellStart"/>
      <w:r w:rsidRPr="00E61636">
        <w:rPr>
          <w:rFonts w:ascii="Times New Roman" w:eastAsia="Times New Roman" w:hAnsi="Times New Roman" w:cs="Times New Roman"/>
          <w:color w:val="222222"/>
          <w:sz w:val="21"/>
          <w:szCs w:val="21"/>
          <w:lang w:val="en-US" w:eastAsia="el-GR"/>
        </w:rPr>
        <w:t>ecozones</w:t>
      </w:r>
      <w:proofErr w:type="spellEnd"/>
      <w:r w:rsidRPr="00E61636">
        <w:rPr>
          <w:rFonts w:ascii="Times New Roman" w:eastAsia="Times New Roman" w:hAnsi="Times New Roman" w:cs="Times New Roman"/>
          <w:color w:val="222222"/>
          <w:sz w:val="21"/>
          <w:szCs w:val="21"/>
          <w:lang w:val="en-US" w:eastAsia="el-GR"/>
        </w:rPr>
        <w:t>: boreal forests near the poles, tropical forests near the equator and temperate forests at mid-latitudes. Higher elevation areas tend to support forests similar to those at higher latitudes, and amount of precipitation also affects forest composition.</w:t>
      </w:r>
    </w:p>
    <w:p w:rsidR="00B719B7" w:rsidRPr="00E61636" w:rsidRDefault="00B719B7" w:rsidP="00210A1B">
      <w:pPr>
        <w:spacing w:before="240" w:after="240" w:line="312" w:lineRule="auto"/>
        <w:ind w:firstLine="709"/>
        <w:rPr>
          <w:rFonts w:ascii="Times New Roman" w:eastAsia="Times New Roman" w:hAnsi="Times New Roman" w:cs="Times New Roman"/>
          <w:color w:val="222222"/>
          <w:sz w:val="21"/>
          <w:szCs w:val="21"/>
          <w:lang w:val="en-US" w:eastAsia="el-GR"/>
        </w:rPr>
      </w:pPr>
      <w:r w:rsidRPr="00E61636">
        <w:rPr>
          <w:rFonts w:ascii="Times New Roman" w:eastAsia="Times New Roman" w:hAnsi="Times New Roman" w:cs="Times New Roman"/>
          <w:color w:val="222222"/>
          <w:sz w:val="21"/>
          <w:szCs w:val="21"/>
          <w:lang w:val="en-US" w:eastAsia="el-GR"/>
        </w:rPr>
        <w:t>Human society and forests influence each other in both positive and negative ways</w:t>
      </w:r>
      <w:proofErr w:type="gramStart"/>
      <w:r w:rsidRPr="00E61636">
        <w:rPr>
          <w:rFonts w:ascii="Times New Roman" w:eastAsia="Times New Roman" w:hAnsi="Times New Roman" w:cs="Times New Roman"/>
          <w:color w:val="222222"/>
          <w:sz w:val="21"/>
          <w:szCs w:val="21"/>
          <w:lang w:val="en-US" w:eastAsia="el-GR"/>
        </w:rPr>
        <w:t>.[</w:t>
      </w:r>
      <w:proofErr w:type="gramEnd"/>
      <w:r w:rsidRPr="00E61636">
        <w:rPr>
          <w:rFonts w:ascii="Times New Roman" w:eastAsia="Times New Roman" w:hAnsi="Times New Roman" w:cs="Times New Roman"/>
          <w:color w:val="222222"/>
          <w:sz w:val="21"/>
          <w:szCs w:val="21"/>
          <w:lang w:val="en-US" w:eastAsia="el-GR"/>
        </w:rPr>
        <w:t xml:space="preserve">8] Forests provide ecosystem services to humans and serve as tourist attractions. Forests can also affect people's health. Human activities, including harvesting forest resources, </w:t>
      </w:r>
      <w:r w:rsidR="007865EF" w:rsidRPr="00E61636">
        <w:rPr>
          <w:rFonts w:ascii="Times New Roman" w:eastAsia="Times New Roman" w:hAnsi="Times New Roman" w:cs="Times New Roman"/>
          <w:color w:val="222222"/>
          <w:sz w:val="21"/>
          <w:szCs w:val="21"/>
          <w:lang w:val="en-US" w:eastAsia="el-GR"/>
        </w:rPr>
        <w:t>can negatively affect forest ecosystems.</w:t>
      </w:r>
    </w:p>
    <w:p w:rsidR="007865EF" w:rsidRDefault="007865EF" w:rsidP="00E90949">
      <w:pPr>
        <w:spacing w:line="0" w:lineRule="atLeast"/>
        <w:rPr>
          <w:rFonts w:ascii="Arial" w:eastAsia="Times New Roman" w:hAnsi="Arial" w:cs="Arial"/>
          <w:color w:val="222222"/>
          <w:sz w:val="21"/>
          <w:szCs w:val="21"/>
          <w:highlight w:val="yellow"/>
          <w:lang w:val="en-US" w:eastAsia="el-GR"/>
        </w:rPr>
      </w:pPr>
      <w:r>
        <w:rPr>
          <w:rFonts w:ascii="Arial" w:eastAsia="Times New Roman" w:hAnsi="Arial" w:cs="Arial"/>
          <w:color w:val="222222"/>
          <w:sz w:val="21"/>
          <w:szCs w:val="21"/>
          <w:highlight w:val="yellow"/>
          <w:lang w:val="en-US" w:eastAsia="el-GR"/>
        </w:rPr>
        <w:br w:type="page"/>
      </w:r>
    </w:p>
    <w:p w:rsidR="00F11BFD" w:rsidRDefault="00F11BFD" w:rsidP="00510CF3">
      <w:pPr>
        <w:pStyle w:val="Heading2"/>
        <w:rPr>
          <w:rFonts w:eastAsia="Times New Roman"/>
          <w:lang w:val="en-US" w:eastAsia="el-GR"/>
        </w:rPr>
        <w:sectPr w:rsidR="00F11BFD" w:rsidSect="00E92B45">
          <w:headerReference w:type="default" r:id="rId11"/>
          <w:headerReference w:type="first" r:id="rId12"/>
          <w:footerReference w:type="first" r:id="rId13"/>
          <w:pgSz w:w="11906" w:h="16838"/>
          <w:pgMar w:top="1418" w:right="1418" w:bottom="1418" w:left="1418" w:header="709" w:footer="709" w:gutter="0"/>
          <w:cols w:space="708"/>
          <w:titlePg/>
          <w:docGrid w:linePitch="360"/>
        </w:sectPr>
      </w:pPr>
      <w:bookmarkStart w:id="14" w:name="_Toc509511130"/>
    </w:p>
    <w:p w:rsidR="000564D8" w:rsidRPr="000A37A0" w:rsidRDefault="000564D8" w:rsidP="00510CF3">
      <w:pPr>
        <w:pStyle w:val="Heading2"/>
        <w:rPr>
          <w:rFonts w:eastAsia="Times New Roman"/>
          <w:lang w:val="en-US" w:eastAsia="el-GR"/>
        </w:rPr>
      </w:pPr>
      <w:bookmarkStart w:id="15" w:name="_Toc509782514"/>
      <w:r w:rsidRPr="000A37A0">
        <w:rPr>
          <w:rFonts w:eastAsia="Times New Roman"/>
          <w:lang w:val="en-US" w:eastAsia="el-GR"/>
        </w:rPr>
        <w:lastRenderedPageBreak/>
        <w:t>Environment</w:t>
      </w:r>
      <w:bookmarkEnd w:id="14"/>
      <w:bookmarkEnd w:id="15"/>
    </w:p>
    <w:p w:rsidR="00B719B7" w:rsidRPr="00E61636" w:rsidRDefault="00B719B7" w:rsidP="00210A1B">
      <w:pPr>
        <w:spacing w:before="240" w:after="240" w:line="312" w:lineRule="auto"/>
        <w:ind w:firstLine="709"/>
        <w:rPr>
          <w:rFonts w:ascii="Times New Roman" w:eastAsia="Times New Roman" w:hAnsi="Times New Roman" w:cs="Times New Roman"/>
          <w:color w:val="222222"/>
          <w:sz w:val="21"/>
          <w:szCs w:val="21"/>
          <w:lang w:val="en-US" w:eastAsia="el-GR"/>
        </w:rPr>
      </w:pPr>
      <w:r w:rsidRPr="00E61636">
        <w:rPr>
          <w:rFonts w:ascii="Times New Roman" w:eastAsia="Times New Roman" w:hAnsi="Times New Roman" w:cs="Times New Roman"/>
          <w:color w:val="222222"/>
          <w:sz w:val="21"/>
          <w:szCs w:val="21"/>
          <w:lang w:val="en-US" w:eastAsia="el-GR"/>
        </w:rPr>
        <w:t>Environment is everything that is around us. It can be living or nonliving things. It includes physical, chemical and other natural forces. Living things live in their environment. They constantly interact with it and adapt themselves to conditions in their environment. In the environment there are different interactions between animals, plants, soil, water, and other living and non-living things.</w:t>
      </w:r>
    </w:p>
    <w:p w:rsidR="007865EF" w:rsidRPr="00E61636" w:rsidRDefault="00B719B7" w:rsidP="00210A1B">
      <w:pPr>
        <w:spacing w:before="240" w:after="240" w:line="312" w:lineRule="auto"/>
        <w:ind w:firstLine="709"/>
        <w:rPr>
          <w:rFonts w:ascii="Times New Roman" w:eastAsia="Times New Roman" w:hAnsi="Times New Roman" w:cs="Times New Roman"/>
          <w:color w:val="222222"/>
          <w:sz w:val="21"/>
          <w:szCs w:val="21"/>
          <w:lang w:val="en-US" w:eastAsia="el-GR"/>
        </w:rPr>
      </w:pPr>
      <w:r w:rsidRPr="00E61636">
        <w:rPr>
          <w:rFonts w:ascii="Times New Roman" w:eastAsia="Times New Roman" w:hAnsi="Times New Roman" w:cs="Times New Roman"/>
          <w:color w:val="222222"/>
          <w:sz w:val="21"/>
          <w:szCs w:val="21"/>
          <w:lang w:val="en-US" w:eastAsia="el-GR"/>
        </w:rPr>
        <w:t>Since everything is part of the environment of something else, the word 'environment' is used to talk about many things. People in different fields of knowledge use the word environment differently. Electromagnetic environment is radio waves and other electromagnetic radiation and magnetic fields. The galactic environment refers to conditions between the stars</w:t>
      </w:r>
      <w:proofErr w:type="gramStart"/>
      <w:r w:rsidRPr="00E61636">
        <w:rPr>
          <w:rFonts w:ascii="Times New Roman" w:eastAsia="Times New Roman" w:hAnsi="Times New Roman" w:cs="Times New Roman"/>
          <w:color w:val="222222"/>
          <w:sz w:val="21"/>
          <w:szCs w:val="21"/>
          <w:lang w:val="en-US" w:eastAsia="el-GR"/>
        </w:rPr>
        <w:t>.[</w:t>
      </w:r>
      <w:proofErr w:type="gramEnd"/>
      <w:r w:rsidRPr="00E61636">
        <w:rPr>
          <w:rFonts w:ascii="Times New Roman" w:eastAsia="Times New Roman" w:hAnsi="Times New Roman" w:cs="Times New Roman"/>
          <w:color w:val="222222"/>
          <w:sz w:val="21"/>
          <w:szCs w:val="21"/>
          <w:lang w:val="en-US" w:eastAsia="el-GR"/>
        </w:rPr>
        <w:t>1]</w:t>
      </w:r>
    </w:p>
    <w:p w:rsidR="00B719B7" w:rsidRPr="00E61636" w:rsidRDefault="00B719B7" w:rsidP="00210A1B">
      <w:pPr>
        <w:spacing w:before="240" w:after="240" w:line="312" w:lineRule="auto"/>
        <w:ind w:firstLine="709"/>
        <w:rPr>
          <w:rFonts w:ascii="Times New Roman" w:eastAsia="Times New Roman" w:hAnsi="Times New Roman" w:cs="Times New Roman"/>
          <w:color w:val="222222"/>
          <w:sz w:val="21"/>
          <w:szCs w:val="21"/>
          <w:lang w:val="en-US" w:eastAsia="el-GR"/>
        </w:rPr>
      </w:pPr>
      <w:r w:rsidRPr="00E61636">
        <w:rPr>
          <w:rFonts w:ascii="Times New Roman" w:eastAsia="Times New Roman" w:hAnsi="Times New Roman" w:cs="Times New Roman"/>
          <w:color w:val="222222"/>
          <w:sz w:val="21"/>
          <w:szCs w:val="21"/>
          <w:lang w:val="en-US" w:eastAsia="el-GR"/>
        </w:rPr>
        <w:t xml:space="preserve">In psychology and medicine a person's environment is the people, physical things, places, and </w:t>
      </w:r>
      <w:proofErr w:type="spellStart"/>
      <w:r w:rsidRPr="00E61636">
        <w:rPr>
          <w:rFonts w:ascii="Times New Roman" w:eastAsia="Times New Roman" w:hAnsi="Times New Roman" w:cs="Times New Roman"/>
          <w:color w:val="222222"/>
          <w:sz w:val="21"/>
          <w:szCs w:val="21"/>
          <w:lang w:val="en-US" w:eastAsia="el-GR"/>
        </w:rPr>
        <w:t>epornvents</w:t>
      </w:r>
      <w:proofErr w:type="spellEnd"/>
      <w:r w:rsidRPr="00E61636">
        <w:rPr>
          <w:rFonts w:ascii="Times New Roman" w:eastAsia="Times New Roman" w:hAnsi="Times New Roman" w:cs="Times New Roman"/>
          <w:color w:val="222222"/>
          <w:sz w:val="21"/>
          <w:szCs w:val="21"/>
          <w:lang w:val="en-US" w:eastAsia="el-GR"/>
        </w:rPr>
        <w:t xml:space="preserve"> that the person lives with. The environment affects the growth and development of the person. It affects the person's behavior, body, mind and heart.</w:t>
      </w:r>
    </w:p>
    <w:p w:rsidR="00B719B7" w:rsidRDefault="00B719B7" w:rsidP="00210A1B">
      <w:pPr>
        <w:spacing w:before="240" w:after="240" w:line="312" w:lineRule="auto"/>
        <w:ind w:firstLine="709"/>
        <w:rPr>
          <w:rFonts w:ascii="Times New Roman" w:eastAsia="Times New Roman" w:hAnsi="Times New Roman" w:cs="Times New Roman"/>
          <w:color w:val="222222"/>
          <w:sz w:val="21"/>
          <w:szCs w:val="21"/>
          <w:lang w:val="en-US" w:eastAsia="el-GR"/>
        </w:rPr>
      </w:pPr>
      <w:r w:rsidRPr="00E61636">
        <w:rPr>
          <w:rFonts w:ascii="Times New Roman" w:eastAsia="Times New Roman" w:hAnsi="Times New Roman" w:cs="Times New Roman"/>
          <w:color w:val="222222"/>
          <w:sz w:val="21"/>
          <w:szCs w:val="21"/>
          <w:lang w:val="en-US" w:eastAsia="el-GR"/>
        </w:rPr>
        <w:t xml:space="preserve">Discussions on nature versus nurture are sometimes framed as heredity </w:t>
      </w:r>
      <w:proofErr w:type="spellStart"/>
      <w:r w:rsidRPr="00E61636">
        <w:rPr>
          <w:rFonts w:ascii="Times New Roman" w:eastAsia="Times New Roman" w:hAnsi="Times New Roman" w:cs="Times New Roman"/>
          <w:color w:val="222222"/>
          <w:sz w:val="21"/>
          <w:szCs w:val="21"/>
          <w:lang w:val="en-US" w:eastAsia="el-GR"/>
        </w:rPr>
        <w:t>vs</w:t>
      </w:r>
      <w:proofErr w:type="spellEnd"/>
      <w:r w:rsidRPr="00E61636">
        <w:rPr>
          <w:rFonts w:ascii="Times New Roman" w:eastAsia="Times New Roman" w:hAnsi="Times New Roman" w:cs="Times New Roman"/>
          <w:color w:val="222222"/>
          <w:sz w:val="21"/>
          <w:szCs w:val="21"/>
          <w:lang w:val="en-US" w:eastAsia="el-GR"/>
        </w:rPr>
        <w:t xml:space="preserve"> </w:t>
      </w:r>
      <w:proofErr w:type="spellStart"/>
      <w:r w:rsidRPr="00E61636">
        <w:rPr>
          <w:rFonts w:ascii="Times New Roman" w:eastAsia="Times New Roman" w:hAnsi="Times New Roman" w:cs="Times New Roman"/>
          <w:color w:val="222222"/>
          <w:sz w:val="21"/>
          <w:szCs w:val="21"/>
          <w:lang w:val="en-US" w:eastAsia="el-GR"/>
        </w:rPr>
        <w:t>environment.n</w:t>
      </w:r>
      <w:proofErr w:type="spellEnd"/>
      <w:r w:rsidRPr="00E61636">
        <w:rPr>
          <w:rFonts w:ascii="Times New Roman" w:eastAsia="Times New Roman" w:hAnsi="Times New Roman" w:cs="Times New Roman"/>
          <w:color w:val="222222"/>
          <w:sz w:val="21"/>
          <w:szCs w:val="21"/>
          <w:lang w:val="en-US" w:eastAsia="el-GR"/>
        </w:rPr>
        <w:t xml:space="preserve"> negatively affect forest ecosystems.</w:t>
      </w:r>
    </w:p>
    <w:p w:rsidR="002076F6" w:rsidRPr="002076F6" w:rsidRDefault="002076F6" w:rsidP="002076F6">
      <w:pPr>
        <w:spacing w:line="0" w:lineRule="atLeast"/>
        <w:jc w:val="center"/>
        <w:rPr>
          <w:rFonts w:ascii="Arial" w:eastAsia="Times New Roman" w:hAnsi="Arial" w:cs="Arial"/>
          <w:b/>
          <w:color w:val="222222"/>
          <w:sz w:val="21"/>
          <w:szCs w:val="21"/>
          <w:lang w:val="en-US" w:eastAsia="el-GR"/>
        </w:rPr>
      </w:pPr>
      <w:r w:rsidRPr="002076F6">
        <w:rPr>
          <w:rFonts w:ascii="Arial" w:eastAsia="Times New Roman" w:hAnsi="Arial" w:cs="Arial"/>
          <w:b/>
          <w:color w:val="222222"/>
          <w:sz w:val="21"/>
          <w:szCs w:val="21"/>
          <w:lang w:val="en-US" w:eastAsia="el-GR"/>
        </w:rPr>
        <w:t>Class Schedule</w:t>
      </w:r>
    </w:p>
    <w:tbl>
      <w:tblPr>
        <w:tblStyle w:val="TableGrid"/>
        <w:tblW w:w="0" w:type="auto"/>
        <w:tblLayout w:type="fixed"/>
        <w:tblLook w:val="04A0" w:firstRow="1" w:lastRow="0" w:firstColumn="1" w:lastColumn="0" w:noHBand="0" w:noVBand="1"/>
      </w:tblPr>
      <w:tblGrid>
        <w:gridCol w:w="1659"/>
        <w:gridCol w:w="1738"/>
        <w:gridCol w:w="1580"/>
        <w:gridCol w:w="1659"/>
        <w:gridCol w:w="1660"/>
      </w:tblGrid>
      <w:tr w:rsidR="00E61636" w:rsidTr="002076F6">
        <w:trPr>
          <w:trHeight w:val="393"/>
        </w:trPr>
        <w:tc>
          <w:tcPr>
            <w:tcW w:w="1659" w:type="dxa"/>
            <w:shd w:val="clear" w:color="auto" w:fill="2E74B5" w:themeFill="accent1" w:themeFillShade="BF"/>
          </w:tcPr>
          <w:p w:rsidR="00E61636" w:rsidRPr="002076F6" w:rsidRDefault="00E61636" w:rsidP="002076F6">
            <w:pPr>
              <w:spacing w:line="0" w:lineRule="atLeast"/>
              <w:jc w:val="center"/>
              <w:rPr>
                <w:rFonts w:ascii="Arial" w:eastAsia="Times New Roman" w:hAnsi="Arial" w:cs="Arial"/>
                <w:b/>
                <w:color w:val="FFFFFF" w:themeColor="background1"/>
                <w:sz w:val="21"/>
                <w:szCs w:val="21"/>
                <w:lang w:val="en-US" w:eastAsia="el-GR"/>
              </w:rPr>
            </w:pPr>
            <w:r w:rsidRPr="002076F6">
              <w:rPr>
                <w:rFonts w:ascii="Arial" w:eastAsia="Times New Roman" w:hAnsi="Arial" w:cs="Arial"/>
                <w:b/>
                <w:color w:val="FFFFFF" w:themeColor="background1"/>
                <w:sz w:val="21"/>
                <w:szCs w:val="21"/>
                <w:lang w:val="en-US" w:eastAsia="el-GR"/>
              </w:rPr>
              <w:t>LESSON</w:t>
            </w:r>
          </w:p>
        </w:tc>
        <w:tc>
          <w:tcPr>
            <w:tcW w:w="1738" w:type="dxa"/>
            <w:shd w:val="clear" w:color="auto" w:fill="2E74B5" w:themeFill="accent1" w:themeFillShade="BF"/>
          </w:tcPr>
          <w:p w:rsidR="00E61636" w:rsidRPr="002076F6" w:rsidRDefault="00E61636" w:rsidP="002076F6">
            <w:pPr>
              <w:spacing w:line="0" w:lineRule="atLeast"/>
              <w:jc w:val="center"/>
              <w:rPr>
                <w:rFonts w:ascii="Arial" w:eastAsia="Times New Roman" w:hAnsi="Arial" w:cs="Arial"/>
                <w:b/>
                <w:color w:val="FFFFFF" w:themeColor="background1"/>
                <w:sz w:val="21"/>
                <w:szCs w:val="21"/>
                <w:lang w:val="en-US" w:eastAsia="el-GR"/>
              </w:rPr>
            </w:pPr>
            <w:r w:rsidRPr="002076F6">
              <w:rPr>
                <w:rFonts w:ascii="Arial" w:eastAsia="Times New Roman" w:hAnsi="Arial" w:cs="Arial"/>
                <w:b/>
                <w:color w:val="FFFFFF" w:themeColor="background1"/>
                <w:sz w:val="21"/>
                <w:szCs w:val="21"/>
                <w:lang w:val="en-US" w:eastAsia="el-GR"/>
              </w:rPr>
              <w:t>TOPIC</w:t>
            </w:r>
          </w:p>
        </w:tc>
        <w:tc>
          <w:tcPr>
            <w:tcW w:w="1580" w:type="dxa"/>
            <w:shd w:val="clear" w:color="auto" w:fill="2E74B5" w:themeFill="accent1" w:themeFillShade="BF"/>
          </w:tcPr>
          <w:p w:rsidR="00E61636" w:rsidRPr="002076F6" w:rsidRDefault="00E61636" w:rsidP="002076F6">
            <w:pPr>
              <w:spacing w:line="0" w:lineRule="atLeast"/>
              <w:jc w:val="center"/>
              <w:rPr>
                <w:rFonts w:ascii="Arial" w:eastAsia="Times New Roman" w:hAnsi="Arial" w:cs="Arial"/>
                <w:b/>
                <w:color w:val="FFFFFF" w:themeColor="background1"/>
                <w:sz w:val="21"/>
                <w:szCs w:val="21"/>
                <w:lang w:val="en-US" w:eastAsia="el-GR"/>
              </w:rPr>
            </w:pPr>
            <w:r w:rsidRPr="002076F6">
              <w:rPr>
                <w:rFonts w:ascii="Arial" w:eastAsia="Times New Roman" w:hAnsi="Arial" w:cs="Arial"/>
                <w:b/>
                <w:color w:val="FFFFFF" w:themeColor="background1"/>
                <w:sz w:val="21"/>
                <w:szCs w:val="21"/>
                <w:lang w:val="en-US" w:eastAsia="el-GR"/>
              </w:rPr>
              <w:t>ASSIGNMENT</w:t>
            </w:r>
          </w:p>
        </w:tc>
        <w:tc>
          <w:tcPr>
            <w:tcW w:w="1659" w:type="dxa"/>
            <w:shd w:val="clear" w:color="auto" w:fill="2E74B5" w:themeFill="accent1" w:themeFillShade="BF"/>
          </w:tcPr>
          <w:p w:rsidR="00E61636" w:rsidRPr="002076F6" w:rsidRDefault="00E61636" w:rsidP="002076F6">
            <w:pPr>
              <w:spacing w:line="0" w:lineRule="atLeast"/>
              <w:jc w:val="center"/>
              <w:rPr>
                <w:rFonts w:ascii="Arial" w:eastAsia="Times New Roman" w:hAnsi="Arial" w:cs="Arial"/>
                <w:b/>
                <w:color w:val="FFFFFF" w:themeColor="background1"/>
                <w:sz w:val="21"/>
                <w:szCs w:val="21"/>
                <w:lang w:val="en-US" w:eastAsia="el-GR"/>
              </w:rPr>
            </w:pPr>
            <w:r w:rsidRPr="002076F6">
              <w:rPr>
                <w:rFonts w:ascii="Arial" w:eastAsia="Times New Roman" w:hAnsi="Arial" w:cs="Arial"/>
                <w:b/>
                <w:color w:val="FFFFFF" w:themeColor="background1"/>
                <w:sz w:val="21"/>
                <w:szCs w:val="21"/>
                <w:lang w:val="en-US" w:eastAsia="el-GR"/>
              </w:rPr>
              <w:t>Points</w:t>
            </w:r>
          </w:p>
        </w:tc>
        <w:tc>
          <w:tcPr>
            <w:tcW w:w="1660" w:type="dxa"/>
            <w:shd w:val="clear" w:color="auto" w:fill="2E74B5" w:themeFill="accent1" w:themeFillShade="BF"/>
          </w:tcPr>
          <w:p w:rsidR="00E61636" w:rsidRPr="002076F6" w:rsidRDefault="00E61636" w:rsidP="002076F6">
            <w:pPr>
              <w:spacing w:line="0" w:lineRule="atLeast"/>
              <w:jc w:val="center"/>
              <w:rPr>
                <w:rFonts w:ascii="Arial" w:eastAsia="Times New Roman" w:hAnsi="Arial" w:cs="Arial"/>
                <w:b/>
                <w:color w:val="FFFFFF" w:themeColor="background1"/>
                <w:sz w:val="21"/>
                <w:szCs w:val="21"/>
                <w:lang w:val="en-US" w:eastAsia="el-GR"/>
              </w:rPr>
            </w:pPr>
            <w:r w:rsidRPr="002076F6">
              <w:rPr>
                <w:rFonts w:ascii="Arial" w:eastAsia="Times New Roman" w:hAnsi="Arial" w:cs="Arial"/>
                <w:b/>
                <w:color w:val="FFFFFF" w:themeColor="background1"/>
                <w:sz w:val="21"/>
                <w:szCs w:val="21"/>
                <w:lang w:val="en-US" w:eastAsia="el-GR"/>
              </w:rPr>
              <w:t>DUE</w:t>
            </w:r>
          </w:p>
        </w:tc>
      </w:tr>
      <w:tr w:rsidR="00087AB6" w:rsidTr="00087AB6">
        <w:trPr>
          <w:trHeight w:val="360"/>
        </w:trPr>
        <w:tc>
          <w:tcPr>
            <w:tcW w:w="1659" w:type="dxa"/>
            <w:vMerge w:val="restart"/>
            <w:shd w:val="clear" w:color="auto" w:fill="ACB9CA" w:themeFill="text2" w:themeFillTint="66"/>
          </w:tcPr>
          <w:p w:rsidR="00087AB6" w:rsidRPr="002076F6" w:rsidRDefault="00087AB6" w:rsidP="002076F6">
            <w:pPr>
              <w:spacing w:line="0" w:lineRule="atLeast"/>
              <w:jc w:val="center"/>
              <w:rPr>
                <w:rFonts w:ascii="Arial" w:eastAsia="Times New Roman" w:hAnsi="Arial" w:cs="Arial"/>
                <w:color w:val="222222"/>
                <w:sz w:val="21"/>
                <w:szCs w:val="21"/>
                <w:lang w:val="en-US" w:eastAsia="el-GR"/>
              </w:rPr>
            </w:pPr>
            <w:r w:rsidRPr="002076F6">
              <w:rPr>
                <w:rFonts w:ascii="Arial" w:eastAsia="Times New Roman" w:hAnsi="Arial" w:cs="Arial"/>
                <w:color w:val="222222"/>
                <w:sz w:val="21"/>
                <w:szCs w:val="21"/>
                <w:lang w:val="en-US" w:eastAsia="el-GR"/>
              </w:rPr>
              <w:t>1</w:t>
            </w:r>
          </w:p>
        </w:tc>
        <w:tc>
          <w:tcPr>
            <w:tcW w:w="1738" w:type="dxa"/>
            <w:vMerge w:val="restart"/>
            <w:shd w:val="clear" w:color="auto" w:fill="ACB9CA" w:themeFill="text2" w:themeFillTint="66"/>
          </w:tcPr>
          <w:p w:rsidR="00087AB6" w:rsidRPr="002076F6" w:rsidRDefault="00087AB6" w:rsidP="00E90949">
            <w:pPr>
              <w:spacing w:line="0" w:lineRule="atLeast"/>
              <w:rPr>
                <w:rFonts w:ascii="Arial" w:eastAsia="Times New Roman" w:hAnsi="Arial" w:cs="Arial"/>
                <w:color w:val="222222"/>
                <w:sz w:val="21"/>
                <w:szCs w:val="21"/>
                <w:lang w:val="en-US" w:eastAsia="el-GR"/>
              </w:rPr>
            </w:pPr>
            <w:r w:rsidRPr="002076F6">
              <w:rPr>
                <w:rFonts w:ascii="Arial" w:eastAsia="Times New Roman" w:hAnsi="Arial" w:cs="Arial"/>
                <w:color w:val="222222"/>
                <w:sz w:val="21"/>
                <w:szCs w:val="21"/>
                <w:lang w:val="en-US" w:eastAsia="el-GR"/>
              </w:rPr>
              <w:t>What is Distance Learning?</w:t>
            </w:r>
          </w:p>
        </w:tc>
        <w:tc>
          <w:tcPr>
            <w:tcW w:w="1580" w:type="dxa"/>
            <w:shd w:val="clear" w:color="auto" w:fill="ACB9CA" w:themeFill="text2" w:themeFillTint="66"/>
          </w:tcPr>
          <w:p w:rsidR="00087AB6" w:rsidRPr="002076F6" w:rsidRDefault="00087AB6" w:rsidP="00E90949">
            <w:pPr>
              <w:spacing w:line="0" w:lineRule="atLeast"/>
              <w:rPr>
                <w:rFonts w:ascii="Arial" w:eastAsia="Times New Roman" w:hAnsi="Arial" w:cs="Arial"/>
                <w:color w:val="222222"/>
                <w:sz w:val="21"/>
                <w:szCs w:val="21"/>
                <w:lang w:val="en-US" w:eastAsia="el-GR"/>
              </w:rPr>
            </w:pPr>
            <w:r w:rsidRPr="002076F6">
              <w:rPr>
                <w:rFonts w:ascii="Arial" w:eastAsia="Times New Roman" w:hAnsi="Arial" w:cs="Arial"/>
                <w:color w:val="222222"/>
                <w:sz w:val="21"/>
                <w:szCs w:val="21"/>
                <w:lang w:val="en-US" w:eastAsia="el-GR"/>
              </w:rPr>
              <w:t>Wiki #1</w:t>
            </w:r>
          </w:p>
        </w:tc>
        <w:tc>
          <w:tcPr>
            <w:tcW w:w="1659" w:type="dxa"/>
            <w:shd w:val="clear" w:color="auto" w:fill="ACB9CA" w:themeFill="text2" w:themeFillTint="66"/>
          </w:tcPr>
          <w:p w:rsidR="00087AB6" w:rsidRPr="002076F6" w:rsidRDefault="00087AB6" w:rsidP="00E90949">
            <w:pPr>
              <w:spacing w:line="0" w:lineRule="atLeast"/>
              <w:rPr>
                <w:rFonts w:ascii="Arial" w:eastAsia="Times New Roman" w:hAnsi="Arial" w:cs="Arial"/>
                <w:color w:val="222222"/>
                <w:sz w:val="21"/>
                <w:szCs w:val="21"/>
                <w:lang w:val="en-US" w:eastAsia="el-GR"/>
              </w:rPr>
            </w:pPr>
            <w:r w:rsidRPr="002076F6">
              <w:rPr>
                <w:rFonts w:ascii="Arial" w:eastAsia="Times New Roman" w:hAnsi="Arial" w:cs="Arial"/>
                <w:color w:val="222222"/>
                <w:sz w:val="21"/>
                <w:szCs w:val="21"/>
                <w:lang w:val="en-US" w:eastAsia="el-GR"/>
              </w:rPr>
              <w:t>10</w:t>
            </w:r>
          </w:p>
        </w:tc>
        <w:tc>
          <w:tcPr>
            <w:tcW w:w="1660" w:type="dxa"/>
            <w:shd w:val="clear" w:color="auto" w:fill="ACB9CA" w:themeFill="text2" w:themeFillTint="66"/>
          </w:tcPr>
          <w:p w:rsidR="00087AB6" w:rsidRPr="002076F6" w:rsidRDefault="00087AB6" w:rsidP="00E90949">
            <w:pPr>
              <w:spacing w:line="0" w:lineRule="atLeast"/>
              <w:rPr>
                <w:rFonts w:ascii="Arial" w:eastAsia="Times New Roman" w:hAnsi="Arial" w:cs="Arial"/>
                <w:color w:val="222222"/>
                <w:sz w:val="21"/>
                <w:szCs w:val="21"/>
                <w:lang w:val="en-US" w:eastAsia="el-GR"/>
              </w:rPr>
            </w:pPr>
            <w:r w:rsidRPr="002076F6">
              <w:rPr>
                <w:rFonts w:ascii="Arial" w:eastAsia="Times New Roman" w:hAnsi="Arial" w:cs="Arial"/>
                <w:color w:val="222222"/>
                <w:sz w:val="21"/>
                <w:szCs w:val="21"/>
                <w:lang w:val="en-US" w:eastAsia="el-GR"/>
              </w:rPr>
              <w:t>March 10</w:t>
            </w:r>
          </w:p>
        </w:tc>
      </w:tr>
      <w:tr w:rsidR="00087AB6" w:rsidTr="00087AB6">
        <w:trPr>
          <w:trHeight w:val="360"/>
        </w:trPr>
        <w:tc>
          <w:tcPr>
            <w:tcW w:w="1659" w:type="dxa"/>
            <w:vMerge/>
            <w:shd w:val="clear" w:color="auto" w:fill="ACB9CA" w:themeFill="text2" w:themeFillTint="66"/>
          </w:tcPr>
          <w:p w:rsidR="00087AB6" w:rsidRPr="002076F6" w:rsidRDefault="00087AB6" w:rsidP="00087AB6">
            <w:pPr>
              <w:spacing w:line="0" w:lineRule="atLeast"/>
              <w:jc w:val="center"/>
              <w:rPr>
                <w:rFonts w:ascii="Arial" w:eastAsia="Times New Roman" w:hAnsi="Arial" w:cs="Arial"/>
                <w:color w:val="222222"/>
                <w:sz w:val="21"/>
                <w:szCs w:val="21"/>
                <w:lang w:val="en-US" w:eastAsia="el-GR"/>
              </w:rPr>
            </w:pPr>
          </w:p>
        </w:tc>
        <w:tc>
          <w:tcPr>
            <w:tcW w:w="1738" w:type="dxa"/>
            <w:vMerge/>
            <w:shd w:val="clear" w:color="auto" w:fill="ACB9CA" w:themeFill="text2" w:themeFillTint="66"/>
          </w:tcPr>
          <w:p w:rsidR="00087AB6" w:rsidRPr="002076F6" w:rsidRDefault="00087AB6" w:rsidP="00087AB6">
            <w:pPr>
              <w:spacing w:line="0" w:lineRule="atLeast"/>
              <w:rPr>
                <w:rFonts w:ascii="Arial" w:eastAsia="Times New Roman" w:hAnsi="Arial" w:cs="Arial"/>
                <w:color w:val="222222"/>
                <w:sz w:val="21"/>
                <w:szCs w:val="21"/>
                <w:lang w:val="en-US" w:eastAsia="el-GR"/>
              </w:rPr>
            </w:pPr>
          </w:p>
        </w:tc>
        <w:tc>
          <w:tcPr>
            <w:tcW w:w="1580" w:type="dxa"/>
            <w:shd w:val="clear" w:color="auto" w:fill="DEEAF6" w:themeFill="accent1" w:themeFillTint="33"/>
          </w:tcPr>
          <w:p w:rsidR="00087AB6" w:rsidRPr="002076F6" w:rsidRDefault="00087AB6" w:rsidP="00087AB6">
            <w:pPr>
              <w:spacing w:line="0" w:lineRule="atLeast"/>
              <w:rPr>
                <w:rFonts w:ascii="Arial" w:eastAsia="Times New Roman" w:hAnsi="Arial" w:cs="Arial"/>
                <w:color w:val="222222"/>
                <w:sz w:val="21"/>
                <w:szCs w:val="21"/>
                <w:lang w:val="en-US" w:eastAsia="el-GR"/>
              </w:rPr>
            </w:pPr>
            <w:r w:rsidRPr="002076F6">
              <w:rPr>
                <w:rFonts w:ascii="Arial" w:eastAsia="Times New Roman" w:hAnsi="Arial" w:cs="Arial"/>
                <w:color w:val="222222"/>
                <w:sz w:val="21"/>
                <w:szCs w:val="21"/>
                <w:lang w:val="en-US" w:eastAsia="el-GR"/>
              </w:rPr>
              <w:t>Presentation</w:t>
            </w:r>
          </w:p>
        </w:tc>
        <w:tc>
          <w:tcPr>
            <w:tcW w:w="1659" w:type="dxa"/>
            <w:shd w:val="clear" w:color="auto" w:fill="DEEAF6" w:themeFill="accent1" w:themeFillTint="33"/>
          </w:tcPr>
          <w:p w:rsidR="00087AB6" w:rsidRPr="002076F6" w:rsidRDefault="00087AB6" w:rsidP="00087AB6">
            <w:pPr>
              <w:spacing w:line="0" w:lineRule="atLeast"/>
              <w:rPr>
                <w:rFonts w:ascii="Arial" w:eastAsia="Times New Roman" w:hAnsi="Arial" w:cs="Arial"/>
                <w:color w:val="222222"/>
                <w:sz w:val="21"/>
                <w:szCs w:val="21"/>
                <w:lang w:val="en-US" w:eastAsia="el-GR"/>
              </w:rPr>
            </w:pPr>
            <w:r>
              <w:rPr>
                <w:rFonts w:ascii="Arial" w:eastAsia="Times New Roman" w:hAnsi="Arial" w:cs="Arial"/>
                <w:color w:val="222222"/>
                <w:sz w:val="21"/>
                <w:szCs w:val="21"/>
                <w:lang w:val="en-US" w:eastAsia="el-GR"/>
              </w:rPr>
              <w:t>20</w:t>
            </w:r>
          </w:p>
        </w:tc>
        <w:tc>
          <w:tcPr>
            <w:tcW w:w="1660" w:type="dxa"/>
            <w:shd w:val="clear" w:color="auto" w:fill="DEEAF6" w:themeFill="accent1" w:themeFillTint="33"/>
          </w:tcPr>
          <w:p w:rsidR="00087AB6" w:rsidRPr="002076F6" w:rsidRDefault="00087AB6" w:rsidP="00087AB6">
            <w:pPr>
              <w:spacing w:line="0" w:lineRule="atLeast"/>
              <w:rPr>
                <w:rFonts w:ascii="Arial" w:eastAsia="Times New Roman" w:hAnsi="Arial" w:cs="Arial"/>
                <w:color w:val="222222"/>
                <w:sz w:val="21"/>
                <w:szCs w:val="21"/>
                <w:lang w:val="en-US" w:eastAsia="el-GR"/>
              </w:rPr>
            </w:pPr>
          </w:p>
        </w:tc>
      </w:tr>
      <w:tr w:rsidR="00087AB6" w:rsidTr="00087AB6">
        <w:tc>
          <w:tcPr>
            <w:tcW w:w="1659" w:type="dxa"/>
            <w:tcBorders>
              <w:bottom w:val="nil"/>
            </w:tcBorders>
            <w:shd w:val="clear" w:color="auto" w:fill="ACB9CA" w:themeFill="text2" w:themeFillTint="66"/>
          </w:tcPr>
          <w:p w:rsidR="00087AB6" w:rsidRPr="002076F6" w:rsidRDefault="00087AB6" w:rsidP="00087AB6">
            <w:pPr>
              <w:spacing w:line="0" w:lineRule="atLeast"/>
              <w:jc w:val="center"/>
              <w:rPr>
                <w:rFonts w:ascii="Arial" w:eastAsia="Times New Roman" w:hAnsi="Arial" w:cs="Arial"/>
                <w:color w:val="222222"/>
                <w:sz w:val="21"/>
                <w:szCs w:val="21"/>
                <w:lang w:val="en-US" w:eastAsia="el-GR"/>
              </w:rPr>
            </w:pPr>
            <w:r w:rsidRPr="002076F6">
              <w:rPr>
                <w:rFonts w:ascii="Arial" w:eastAsia="Times New Roman" w:hAnsi="Arial" w:cs="Arial"/>
                <w:color w:val="222222"/>
                <w:sz w:val="21"/>
                <w:szCs w:val="21"/>
                <w:lang w:val="en-US" w:eastAsia="el-GR"/>
              </w:rPr>
              <w:t>2</w:t>
            </w:r>
          </w:p>
        </w:tc>
        <w:tc>
          <w:tcPr>
            <w:tcW w:w="1738" w:type="dxa"/>
            <w:tcBorders>
              <w:bottom w:val="nil"/>
            </w:tcBorders>
            <w:shd w:val="clear" w:color="auto" w:fill="ACB9CA" w:themeFill="text2" w:themeFillTint="66"/>
          </w:tcPr>
          <w:p w:rsidR="00087AB6" w:rsidRPr="002076F6" w:rsidRDefault="00087AB6" w:rsidP="00087AB6">
            <w:pPr>
              <w:spacing w:line="0" w:lineRule="atLeast"/>
              <w:rPr>
                <w:rFonts w:ascii="Arial" w:eastAsia="Times New Roman" w:hAnsi="Arial" w:cs="Arial"/>
                <w:color w:val="222222"/>
                <w:sz w:val="21"/>
                <w:szCs w:val="21"/>
                <w:lang w:val="en-US" w:eastAsia="el-GR"/>
              </w:rPr>
            </w:pPr>
            <w:r w:rsidRPr="002076F6">
              <w:rPr>
                <w:rFonts w:ascii="Arial" w:eastAsia="Times New Roman" w:hAnsi="Arial" w:cs="Arial"/>
                <w:color w:val="222222"/>
                <w:sz w:val="21"/>
                <w:szCs w:val="21"/>
                <w:lang w:val="en-US" w:eastAsia="el-GR"/>
              </w:rPr>
              <w:t>History &amp; Theories</w:t>
            </w:r>
          </w:p>
        </w:tc>
        <w:tc>
          <w:tcPr>
            <w:tcW w:w="1580" w:type="dxa"/>
            <w:vMerge w:val="restart"/>
            <w:shd w:val="clear" w:color="auto" w:fill="ACB9CA" w:themeFill="text2" w:themeFillTint="66"/>
          </w:tcPr>
          <w:p w:rsidR="00087AB6" w:rsidRPr="002076F6" w:rsidRDefault="00B802BC" w:rsidP="00087AB6">
            <w:pPr>
              <w:spacing w:line="0" w:lineRule="atLeast"/>
              <w:rPr>
                <w:rFonts w:ascii="Arial" w:eastAsia="Times New Roman" w:hAnsi="Arial" w:cs="Arial"/>
                <w:color w:val="222222"/>
                <w:sz w:val="21"/>
                <w:szCs w:val="21"/>
                <w:lang w:val="en-US" w:eastAsia="el-GR"/>
              </w:rPr>
            </w:pPr>
            <w:r>
              <w:rPr>
                <w:rFonts w:ascii="Arial" w:eastAsia="Times New Roman" w:hAnsi="Arial" w:cs="Arial"/>
                <w:color w:val="222222"/>
                <w:sz w:val="21"/>
                <w:szCs w:val="21"/>
                <w:lang w:val="en-US" w:eastAsia="el-GR"/>
              </w:rPr>
              <w:t>Brief Paper</w:t>
            </w:r>
          </w:p>
        </w:tc>
        <w:tc>
          <w:tcPr>
            <w:tcW w:w="1659" w:type="dxa"/>
            <w:vMerge w:val="restart"/>
            <w:shd w:val="clear" w:color="auto" w:fill="ACB9CA" w:themeFill="text2" w:themeFillTint="66"/>
          </w:tcPr>
          <w:p w:rsidR="00087AB6" w:rsidRPr="002076F6" w:rsidRDefault="00B802BC" w:rsidP="00087AB6">
            <w:pPr>
              <w:spacing w:line="0" w:lineRule="atLeast"/>
              <w:rPr>
                <w:rFonts w:ascii="Arial" w:eastAsia="Times New Roman" w:hAnsi="Arial" w:cs="Arial"/>
                <w:color w:val="222222"/>
                <w:sz w:val="21"/>
                <w:szCs w:val="21"/>
                <w:lang w:val="en-US" w:eastAsia="el-GR"/>
              </w:rPr>
            </w:pPr>
            <w:r>
              <w:rPr>
                <w:rFonts w:ascii="Arial" w:eastAsia="Times New Roman" w:hAnsi="Arial" w:cs="Arial"/>
                <w:color w:val="222222"/>
                <w:sz w:val="21"/>
                <w:szCs w:val="21"/>
                <w:lang w:val="en-US" w:eastAsia="el-GR"/>
              </w:rPr>
              <w:t>20</w:t>
            </w:r>
          </w:p>
        </w:tc>
        <w:tc>
          <w:tcPr>
            <w:tcW w:w="1660" w:type="dxa"/>
            <w:vMerge w:val="restart"/>
            <w:shd w:val="clear" w:color="auto" w:fill="ACB9CA" w:themeFill="text2" w:themeFillTint="66"/>
          </w:tcPr>
          <w:p w:rsidR="00087AB6" w:rsidRPr="002076F6" w:rsidRDefault="00B802BC" w:rsidP="00087AB6">
            <w:pPr>
              <w:spacing w:line="0" w:lineRule="atLeast"/>
              <w:rPr>
                <w:rFonts w:ascii="Arial" w:eastAsia="Times New Roman" w:hAnsi="Arial" w:cs="Arial"/>
                <w:color w:val="222222"/>
                <w:sz w:val="21"/>
                <w:szCs w:val="21"/>
                <w:lang w:val="en-US" w:eastAsia="el-GR"/>
              </w:rPr>
            </w:pPr>
            <w:r>
              <w:rPr>
                <w:rFonts w:ascii="Arial" w:eastAsia="Times New Roman" w:hAnsi="Arial" w:cs="Arial"/>
                <w:color w:val="222222"/>
                <w:sz w:val="21"/>
                <w:szCs w:val="21"/>
                <w:lang w:val="en-US" w:eastAsia="el-GR"/>
              </w:rPr>
              <w:t>March 24</w:t>
            </w:r>
          </w:p>
        </w:tc>
      </w:tr>
      <w:tr w:rsidR="00087AB6" w:rsidTr="007024C4">
        <w:trPr>
          <w:trHeight w:val="394"/>
        </w:trPr>
        <w:tc>
          <w:tcPr>
            <w:tcW w:w="1659" w:type="dxa"/>
            <w:tcBorders>
              <w:top w:val="nil"/>
              <w:bottom w:val="single" w:sz="4" w:space="0" w:color="auto"/>
              <w:right w:val="single" w:sz="4" w:space="0" w:color="auto"/>
            </w:tcBorders>
            <w:shd w:val="clear" w:color="auto" w:fill="ACB9CA" w:themeFill="text2" w:themeFillTint="66"/>
          </w:tcPr>
          <w:p w:rsidR="00087AB6" w:rsidRPr="002076F6" w:rsidRDefault="00087AB6" w:rsidP="00087AB6">
            <w:pPr>
              <w:spacing w:line="0" w:lineRule="atLeast"/>
              <w:jc w:val="center"/>
              <w:rPr>
                <w:rFonts w:ascii="Arial" w:eastAsia="Times New Roman" w:hAnsi="Arial" w:cs="Arial"/>
                <w:color w:val="222222"/>
                <w:sz w:val="21"/>
                <w:szCs w:val="21"/>
                <w:lang w:val="en-US" w:eastAsia="el-GR"/>
              </w:rPr>
            </w:pPr>
          </w:p>
        </w:tc>
        <w:tc>
          <w:tcPr>
            <w:tcW w:w="1738" w:type="dxa"/>
            <w:tcBorders>
              <w:top w:val="nil"/>
              <w:left w:val="single" w:sz="4" w:space="0" w:color="auto"/>
              <w:bottom w:val="single" w:sz="4" w:space="0" w:color="auto"/>
            </w:tcBorders>
            <w:shd w:val="clear" w:color="auto" w:fill="ACB9CA" w:themeFill="text2" w:themeFillTint="66"/>
          </w:tcPr>
          <w:p w:rsidR="00087AB6" w:rsidRPr="002076F6" w:rsidRDefault="00087AB6" w:rsidP="00087AB6">
            <w:pPr>
              <w:spacing w:line="0" w:lineRule="atLeast"/>
              <w:rPr>
                <w:rFonts w:ascii="Arial" w:eastAsia="Times New Roman" w:hAnsi="Arial" w:cs="Arial"/>
                <w:color w:val="222222"/>
                <w:sz w:val="21"/>
                <w:szCs w:val="21"/>
                <w:lang w:val="en-US" w:eastAsia="el-GR"/>
              </w:rPr>
            </w:pPr>
          </w:p>
        </w:tc>
        <w:tc>
          <w:tcPr>
            <w:tcW w:w="1580" w:type="dxa"/>
            <w:vMerge/>
            <w:tcBorders>
              <w:bottom w:val="single" w:sz="4" w:space="0" w:color="auto"/>
            </w:tcBorders>
            <w:shd w:val="clear" w:color="auto" w:fill="ACB9CA" w:themeFill="text2" w:themeFillTint="66"/>
          </w:tcPr>
          <w:p w:rsidR="00087AB6" w:rsidRPr="002076F6" w:rsidRDefault="00087AB6" w:rsidP="00087AB6">
            <w:pPr>
              <w:spacing w:line="0" w:lineRule="atLeast"/>
              <w:rPr>
                <w:rFonts w:ascii="Arial" w:eastAsia="Times New Roman" w:hAnsi="Arial" w:cs="Arial"/>
                <w:color w:val="222222"/>
                <w:sz w:val="21"/>
                <w:szCs w:val="21"/>
                <w:lang w:val="en-US" w:eastAsia="el-GR"/>
              </w:rPr>
            </w:pPr>
          </w:p>
        </w:tc>
        <w:tc>
          <w:tcPr>
            <w:tcW w:w="1659" w:type="dxa"/>
            <w:vMerge/>
            <w:tcBorders>
              <w:bottom w:val="single" w:sz="4" w:space="0" w:color="auto"/>
            </w:tcBorders>
            <w:shd w:val="clear" w:color="auto" w:fill="ACB9CA" w:themeFill="text2" w:themeFillTint="66"/>
          </w:tcPr>
          <w:p w:rsidR="00087AB6" w:rsidRPr="002076F6" w:rsidRDefault="00087AB6" w:rsidP="00087AB6">
            <w:pPr>
              <w:spacing w:line="0" w:lineRule="atLeast"/>
              <w:rPr>
                <w:rFonts w:ascii="Arial" w:eastAsia="Times New Roman" w:hAnsi="Arial" w:cs="Arial"/>
                <w:color w:val="222222"/>
                <w:sz w:val="21"/>
                <w:szCs w:val="21"/>
                <w:lang w:val="en-US" w:eastAsia="el-GR"/>
              </w:rPr>
            </w:pPr>
          </w:p>
        </w:tc>
        <w:tc>
          <w:tcPr>
            <w:tcW w:w="1660" w:type="dxa"/>
            <w:vMerge/>
            <w:tcBorders>
              <w:bottom w:val="single" w:sz="4" w:space="0" w:color="auto"/>
            </w:tcBorders>
            <w:shd w:val="clear" w:color="auto" w:fill="ACB9CA" w:themeFill="text2" w:themeFillTint="66"/>
          </w:tcPr>
          <w:p w:rsidR="00087AB6" w:rsidRPr="002076F6" w:rsidRDefault="00087AB6" w:rsidP="00087AB6">
            <w:pPr>
              <w:spacing w:line="0" w:lineRule="atLeast"/>
              <w:rPr>
                <w:rFonts w:ascii="Arial" w:eastAsia="Times New Roman" w:hAnsi="Arial" w:cs="Arial"/>
                <w:color w:val="222222"/>
                <w:sz w:val="21"/>
                <w:szCs w:val="21"/>
                <w:lang w:val="en-US" w:eastAsia="el-GR"/>
              </w:rPr>
            </w:pPr>
          </w:p>
        </w:tc>
      </w:tr>
      <w:tr w:rsidR="00087AB6" w:rsidTr="002076F6">
        <w:trPr>
          <w:trHeight w:val="330"/>
        </w:trPr>
        <w:tc>
          <w:tcPr>
            <w:tcW w:w="1659" w:type="dxa"/>
            <w:tcBorders>
              <w:bottom w:val="single" w:sz="4" w:space="0" w:color="auto"/>
              <w:right w:val="nil"/>
            </w:tcBorders>
            <w:shd w:val="clear" w:color="auto" w:fill="DEEAF6" w:themeFill="accent1" w:themeFillTint="33"/>
          </w:tcPr>
          <w:p w:rsidR="00087AB6" w:rsidRPr="002076F6" w:rsidRDefault="00087AB6" w:rsidP="00087AB6">
            <w:pPr>
              <w:spacing w:line="0" w:lineRule="atLeast"/>
              <w:jc w:val="center"/>
              <w:rPr>
                <w:rFonts w:ascii="Arial" w:eastAsia="Times New Roman" w:hAnsi="Arial" w:cs="Arial"/>
                <w:color w:val="222222"/>
                <w:sz w:val="21"/>
                <w:szCs w:val="21"/>
                <w:lang w:val="en-US" w:eastAsia="el-GR"/>
              </w:rPr>
            </w:pPr>
          </w:p>
        </w:tc>
        <w:tc>
          <w:tcPr>
            <w:tcW w:w="1738" w:type="dxa"/>
            <w:tcBorders>
              <w:left w:val="nil"/>
              <w:bottom w:val="single" w:sz="4" w:space="0" w:color="auto"/>
              <w:right w:val="nil"/>
            </w:tcBorders>
            <w:shd w:val="clear" w:color="auto" w:fill="DEEAF6" w:themeFill="accent1" w:themeFillTint="33"/>
          </w:tcPr>
          <w:p w:rsidR="00087AB6" w:rsidRPr="002076F6" w:rsidRDefault="00087AB6" w:rsidP="00087AB6">
            <w:pPr>
              <w:spacing w:line="0" w:lineRule="atLeast"/>
              <w:rPr>
                <w:rFonts w:ascii="Arial" w:eastAsia="Times New Roman" w:hAnsi="Arial" w:cs="Arial"/>
                <w:color w:val="222222"/>
                <w:sz w:val="21"/>
                <w:szCs w:val="21"/>
                <w:lang w:val="en-US" w:eastAsia="el-GR"/>
              </w:rPr>
            </w:pPr>
          </w:p>
        </w:tc>
        <w:tc>
          <w:tcPr>
            <w:tcW w:w="1580" w:type="dxa"/>
            <w:tcBorders>
              <w:left w:val="nil"/>
              <w:bottom w:val="single" w:sz="4" w:space="0" w:color="auto"/>
              <w:right w:val="nil"/>
            </w:tcBorders>
            <w:shd w:val="clear" w:color="auto" w:fill="DEEAF6" w:themeFill="accent1" w:themeFillTint="33"/>
          </w:tcPr>
          <w:p w:rsidR="00087AB6" w:rsidRPr="002076F6" w:rsidRDefault="00087AB6" w:rsidP="00087AB6">
            <w:pPr>
              <w:spacing w:line="0" w:lineRule="atLeast"/>
              <w:rPr>
                <w:rFonts w:ascii="Arial" w:eastAsia="Times New Roman" w:hAnsi="Arial" w:cs="Arial"/>
                <w:color w:val="222222"/>
                <w:sz w:val="21"/>
                <w:szCs w:val="21"/>
                <w:lang w:val="en-US" w:eastAsia="el-GR"/>
              </w:rPr>
            </w:pPr>
            <w:r w:rsidRPr="002076F6">
              <w:rPr>
                <w:rFonts w:ascii="Arial" w:eastAsia="Times New Roman" w:hAnsi="Arial" w:cs="Arial"/>
                <w:color w:val="222222"/>
                <w:sz w:val="21"/>
                <w:szCs w:val="21"/>
                <w:lang w:val="en-US" w:eastAsia="el-GR"/>
              </w:rPr>
              <w:t>Spring Break</w:t>
            </w:r>
          </w:p>
        </w:tc>
        <w:tc>
          <w:tcPr>
            <w:tcW w:w="1659" w:type="dxa"/>
            <w:tcBorders>
              <w:left w:val="nil"/>
              <w:bottom w:val="single" w:sz="4" w:space="0" w:color="auto"/>
              <w:right w:val="nil"/>
            </w:tcBorders>
            <w:shd w:val="clear" w:color="auto" w:fill="DEEAF6" w:themeFill="accent1" w:themeFillTint="33"/>
          </w:tcPr>
          <w:p w:rsidR="00087AB6" w:rsidRPr="002076F6" w:rsidRDefault="00087AB6" w:rsidP="00087AB6">
            <w:pPr>
              <w:spacing w:line="0" w:lineRule="atLeast"/>
              <w:rPr>
                <w:rFonts w:ascii="Arial" w:eastAsia="Times New Roman" w:hAnsi="Arial" w:cs="Arial"/>
                <w:color w:val="222222"/>
                <w:sz w:val="21"/>
                <w:szCs w:val="21"/>
                <w:lang w:val="en-US" w:eastAsia="el-GR"/>
              </w:rPr>
            </w:pPr>
          </w:p>
        </w:tc>
        <w:tc>
          <w:tcPr>
            <w:tcW w:w="1660" w:type="dxa"/>
            <w:tcBorders>
              <w:left w:val="nil"/>
              <w:bottom w:val="single" w:sz="4" w:space="0" w:color="auto"/>
            </w:tcBorders>
            <w:shd w:val="clear" w:color="auto" w:fill="DEEAF6" w:themeFill="accent1" w:themeFillTint="33"/>
          </w:tcPr>
          <w:p w:rsidR="00087AB6" w:rsidRPr="002076F6" w:rsidRDefault="00087AB6" w:rsidP="00087AB6">
            <w:pPr>
              <w:spacing w:line="0" w:lineRule="atLeast"/>
              <w:rPr>
                <w:rFonts w:ascii="Arial" w:eastAsia="Times New Roman" w:hAnsi="Arial" w:cs="Arial"/>
                <w:color w:val="222222"/>
                <w:sz w:val="21"/>
                <w:szCs w:val="21"/>
                <w:lang w:val="en-US" w:eastAsia="el-GR"/>
              </w:rPr>
            </w:pPr>
          </w:p>
        </w:tc>
      </w:tr>
      <w:tr w:rsidR="00087AB6" w:rsidTr="002076F6">
        <w:trPr>
          <w:trHeight w:val="503"/>
        </w:trPr>
        <w:tc>
          <w:tcPr>
            <w:tcW w:w="1659" w:type="dxa"/>
            <w:vMerge w:val="restart"/>
            <w:shd w:val="clear" w:color="auto" w:fill="ACB9CA" w:themeFill="text2" w:themeFillTint="66"/>
          </w:tcPr>
          <w:p w:rsidR="00087AB6" w:rsidRPr="002076F6" w:rsidRDefault="00087AB6" w:rsidP="00087AB6">
            <w:pPr>
              <w:spacing w:line="0" w:lineRule="atLeast"/>
              <w:jc w:val="center"/>
              <w:rPr>
                <w:rFonts w:ascii="Arial" w:eastAsia="Times New Roman" w:hAnsi="Arial" w:cs="Arial"/>
                <w:color w:val="222222"/>
                <w:sz w:val="21"/>
                <w:szCs w:val="21"/>
                <w:lang w:val="en-US" w:eastAsia="el-GR"/>
              </w:rPr>
            </w:pPr>
            <w:r w:rsidRPr="002076F6">
              <w:rPr>
                <w:rFonts w:ascii="Arial" w:eastAsia="Times New Roman" w:hAnsi="Arial" w:cs="Arial"/>
                <w:color w:val="222222"/>
                <w:sz w:val="21"/>
                <w:szCs w:val="21"/>
                <w:lang w:val="en-US" w:eastAsia="el-GR"/>
              </w:rPr>
              <w:t>3</w:t>
            </w:r>
          </w:p>
        </w:tc>
        <w:tc>
          <w:tcPr>
            <w:tcW w:w="1738" w:type="dxa"/>
            <w:vMerge w:val="restart"/>
            <w:shd w:val="clear" w:color="auto" w:fill="ACB9CA" w:themeFill="text2" w:themeFillTint="66"/>
          </w:tcPr>
          <w:p w:rsidR="00087AB6" w:rsidRPr="002076F6" w:rsidRDefault="00087AB6" w:rsidP="00087AB6">
            <w:pPr>
              <w:spacing w:line="0" w:lineRule="atLeast"/>
              <w:rPr>
                <w:rFonts w:ascii="Arial" w:eastAsia="Times New Roman" w:hAnsi="Arial" w:cs="Arial"/>
                <w:color w:val="222222"/>
                <w:sz w:val="21"/>
                <w:szCs w:val="21"/>
                <w:lang w:val="en-US" w:eastAsia="el-GR"/>
              </w:rPr>
            </w:pPr>
            <w:r w:rsidRPr="002076F6">
              <w:rPr>
                <w:rFonts w:ascii="Arial" w:eastAsia="Times New Roman" w:hAnsi="Arial" w:cs="Arial"/>
                <w:color w:val="222222"/>
                <w:sz w:val="21"/>
                <w:szCs w:val="21"/>
                <w:lang w:val="en-US" w:eastAsia="el-GR"/>
              </w:rPr>
              <w:t>Distance Learners</w:t>
            </w:r>
          </w:p>
        </w:tc>
        <w:tc>
          <w:tcPr>
            <w:tcW w:w="1580" w:type="dxa"/>
            <w:tcBorders>
              <w:bottom w:val="nil"/>
            </w:tcBorders>
            <w:shd w:val="clear" w:color="auto" w:fill="ACB9CA" w:themeFill="text2" w:themeFillTint="66"/>
          </w:tcPr>
          <w:p w:rsidR="00087AB6" w:rsidRPr="002076F6" w:rsidRDefault="00087AB6" w:rsidP="00087AB6">
            <w:pPr>
              <w:spacing w:line="0" w:lineRule="atLeast"/>
              <w:rPr>
                <w:rFonts w:ascii="Arial" w:eastAsia="Times New Roman" w:hAnsi="Arial" w:cs="Arial"/>
                <w:color w:val="222222"/>
                <w:sz w:val="21"/>
                <w:szCs w:val="21"/>
                <w:lang w:val="en-US" w:eastAsia="el-GR"/>
              </w:rPr>
            </w:pPr>
            <w:r w:rsidRPr="002076F6">
              <w:rPr>
                <w:rFonts w:ascii="Arial" w:eastAsia="Times New Roman" w:hAnsi="Arial" w:cs="Arial"/>
                <w:color w:val="222222"/>
                <w:sz w:val="21"/>
                <w:szCs w:val="21"/>
                <w:lang w:val="en-US" w:eastAsia="el-GR"/>
              </w:rPr>
              <w:t>Discussion #1</w:t>
            </w:r>
          </w:p>
        </w:tc>
        <w:tc>
          <w:tcPr>
            <w:tcW w:w="1659" w:type="dxa"/>
            <w:shd w:val="clear" w:color="auto" w:fill="ACB9CA" w:themeFill="text2" w:themeFillTint="66"/>
          </w:tcPr>
          <w:p w:rsidR="00087AB6" w:rsidRPr="002076F6" w:rsidRDefault="00087AB6" w:rsidP="00087AB6">
            <w:pPr>
              <w:spacing w:line="0" w:lineRule="atLeast"/>
              <w:rPr>
                <w:rFonts w:ascii="Arial" w:eastAsia="Times New Roman" w:hAnsi="Arial" w:cs="Arial"/>
                <w:color w:val="222222"/>
                <w:sz w:val="21"/>
                <w:szCs w:val="21"/>
                <w:lang w:val="en-US" w:eastAsia="el-GR"/>
              </w:rPr>
            </w:pPr>
            <w:r w:rsidRPr="002076F6">
              <w:rPr>
                <w:rFonts w:ascii="Arial" w:eastAsia="Times New Roman" w:hAnsi="Arial" w:cs="Arial"/>
                <w:color w:val="222222"/>
                <w:sz w:val="21"/>
                <w:szCs w:val="21"/>
                <w:lang w:val="en-US" w:eastAsia="el-GR"/>
              </w:rPr>
              <w:t>10</w:t>
            </w:r>
          </w:p>
        </w:tc>
        <w:tc>
          <w:tcPr>
            <w:tcW w:w="1660" w:type="dxa"/>
            <w:shd w:val="clear" w:color="auto" w:fill="ACB9CA" w:themeFill="text2" w:themeFillTint="66"/>
          </w:tcPr>
          <w:p w:rsidR="00087AB6" w:rsidRPr="002076F6" w:rsidRDefault="00087AB6" w:rsidP="00087AB6">
            <w:pPr>
              <w:spacing w:line="0" w:lineRule="atLeast"/>
              <w:rPr>
                <w:rFonts w:ascii="Arial" w:eastAsia="Times New Roman" w:hAnsi="Arial" w:cs="Arial"/>
                <w:color w:val="222222"/>
                <w:sz w:val="21"/>
                <w:szCs w:val="21"/>
                <w:lang w:val="en-US" w:eastAsia="el-GR"/>
              </w:rPr>
            </w:pPr>
            <w:r w:rsidRPr="002076F6">
              <w:rPr>
                <w:rFonts w:ascii="Arial" w:eastAsia="Times New Roman" w:hAnsi="Arial" w:cs="Arial"/>
                <w:color w:val="222222"/>
                <w:sz w:val="21"/>
                <w:szCs w:val="21"/>
                <w:lang w:val="en-US" w:eastAsia="el-GR"/>
              </w:rPr>
              <w:t>April 7</w:t>
            </w:r>
          </w:p>
        </w:tc>
      </w:tr>
      <w:tr w:rsidR="00087AB6" w:rsidTr="002076F6">
        <w:trPr>
          <w:trHeight w:val="240"/>
        </w:trPr>
        <w:tc>
          <w:tcPr>
            <w:tcW w:w="1659" w:type="dxa"/>
            <w:vMerge/>
            <w:tcBorders>
              <w:bottom w:val="nil"/>
            </w:tcBorders>
            <w:shd w:val="clear" w:color="auto" w:fill="ACB9CA" w:themeFill="text2" w:themeFillTint="66"/>
          </w:tcPr>
          <w:p w:rsidR="00087AB6" w:rsidRPr="002076F6" w:rsidRDefault="00087AB6" w:rsidP="00087AB6">
            <w:pPr>
              <w:spacing w:line="0" w:lineRule="atLeast"/>
              <w:jc w:val="center"/>
              <w:rPr>
                <w:rFonts w:ascii="Arial" w:eastAsia="Times New Roman" w:hAnsi="Arial" w:cs="Arial"/>
                <w:color w:val="222222"/>
                <w:sz w:val="21"/>
                <w:szCs w:val="21"/>
                <w:lang w:val="en-US" w:eastAsia="el-GR"/>
              </w:rPr>
            </w:pPr>
          </w:p>
        </w:tc>
        <w:tc>
          <w:tcPr>
            <w:tcW w:w="1738" w:type="dxa"/>
            <w:vMerge/>
            <w:tcBorders>
              <w:bottom w:val="nil"/>
            </w:tcBorders>
            <w:shd w:val="clear" w:color="auto" w:fill="ACB9CA" w:themeFill="text2" w:themeFillTint="66"/>
          </w:tcPr>
          <w:p w:rsidR="00087AB6" w:rsidRPr="002076F6" w:rsidRDefault="00087AB6" w:rsidP="00087AB6">
            <w:pPr>
              <w:spacing w:line="0" w:lineRule="atLeast"/>
              <w:rPr>
                <w:rFonts w:ascii="Arial" w:eastAsia="Times New Roman" w:hAnsi="Arial" w:cs="Arial"/>
                <w:color w:val="222222"/>
                <w:sz w:val="21"/>
                <w:szCs w:val="21"/>
                <w:lang w:val="en-US" w:eastAsia="el-GR"/>
              </w:rPr>
            </w:pPr>
          </w:p>
        </w:tc>
        <w:tc>
          <w:tcPr>
            <w:tcW w:w="1580" w:type="dxa"/>
            <w:tcBorders>
              <w:bottom w:val="nil"/>
            </w:tcBorders>
            <w:shd w:val="clear" w:color="auto" w:fill="DEEAF6" w:themeFill="accent1" w:themeFillTint="33"/>
          </w:tcPr>
          <w:p w:rsidR="00087AB6" w:rsidRPr="002076F6" w:rsidRDefault="00087AB6" w:rsidP="00087AB6">
            <w:pPr>
              <w:spacing w:line="0" w:lineRule="atLeast"/>
              <w:rPr>
                <w:rFonts w:ascii="Arial" w:eastAsia="Times New Roman" w:hAnsi="Arial" w:cs="Arial"/>
                <w:color w:val="222222"/>
                <w:sz w:val="21"/>
                <w:szCs w:val="21"/>
                <w:lang w:val="en-US" w:eastAsia="el-GR"/>
              </w:rPr>
            </w:pPr>
            <w:r w:rsidRPr="002076F6">
              <w:rPr>
                <w:rFonts w:ascii="Arial" w:eastAsia="Times New Roman" w:hAnsi="Arial" w:cs="Arial"/>
                <w:color w:val="222222"/>
                <w:sz w:val="21"/>
                <w:szCs w:val="21"/>
                <w:lang w:val="en-US" w:eastAsia="el-GR"/>
              </w:rPr>
              <w:t>Group project</w:t>
            </w:r>
          </w:p>
        </w:tc>
        <w:tc>
          <w:tcPr>
            <w:tcW w:w="1659" w:type="dxa"/>
            <w:tcBorders>
              <w:bottom w:val="nil"/>
            </w:tcBorders>
            <w:shd w:val="clear" w:color="auto" w:fill="DEEAF6" w:themeFill="accent1" w:themeFillTint="33"/>
          </w:tcPr>
          <w:p w:rsidR="00087AB6" w:rsidRPr="002076F6" w:rsidRDefault="00087AB6" w:rsidP="00087AB6">
            <w:pPr>
              <w:spacing w:line="0" w:lineRule="atLeast"/>
              <w:rPr>
                <w:rFonts w:ascii="Arial" w:eastAsia="Times New Roman" w:hAnsi="Arial" w:cs="Arial"/>
                <w:color w:val="222222"/>
                <w:sz w:val="21"/>
                <w:szCs w:val="21"/>
                <w:lang w:val="en-US" w:eastAsia="el-GR"/>
              </w:rPr>
            </w:pPr>
            <w:r w:rsidRPr="002076F6">
              <w:rPr>
                <w:rFonts w:ascii="Arial" w:eastAsia="Times New Roman" w:hAnsi="Arial" w:cs="Arial"/>
                <w:color w:val="222222"/>
                <w:sz w:val="21"/>
                <w:szCs w:val="21"/>
                <w:lang w:val="en-US" w:eastAsia="el-GR"/>
              </w:rPr>
              <w:t>50</w:t>
            </w:r>
          </w:p>
        </w:tc>
        <w:tc>
          <w:tcPr>
            <w:tcW w:w="1660" w:type="dxa"/>
            <w:tcBorders>
              <w:bottom w:val="nil"/>
            </w:tcBorders>
            <w:shd w:val="clear" w:color="auto" w:fill="DEEAF6" w:themeFill="accent1" w:themeFillTint="33"/>
          </w:tcPr>
          <w:p w:rsidR="00087AB6" w:rsidRPr="002076F6" w:rsidRDefault="00087AB6" w:rsidP="00087AB6">
            <w:pPr>
              <w:spacing w:line="0" w:lineRule="atLeast"/>
              <w:rPr>
                <w:rFonts w:ascii="Arial" w:eastAsia="Times New Roman" w:hAnsi="Arial" w:cs="Arial"/>
                <w:color w:val="222222"/>
                <w:sz w:val="21"/>
                <w:szCs w:val="21"/>
                <w:lang w:val="en-US" w:eastAsia="el-GR"/>
              </w:rPr>
            </w:pPr>
            <w:r w:rsidRPr="002076F6">
              <w:rPr>
                <w:rFonts w:ascii="Arial" w:eastAsia="Times New Roman" w:hAnsi="Arial" w:cs="Arial"/>
                <w:color w:val="222222"/>
                <w:sz w:val="21"/>
                <w:szCs w:val="21"/>
                <w:lang w:val="en-US" w:eastAsia="el-GR"/>
              </w:rPr>
              <w:t>April 14</w:t>
            </w:r>
          </w:p>
        </w:tc>
      </w:tr>
      <w:tr w:rsidR="00087AB6" w:rsidTr="002076F6">
        <w:tc>
          <w:tcPr>
            <w:tcW w:w="1659" w:type="dxa"/>
            <w:tcBorders>
              <w:top w:val="nil"/>
            </w:tcBorders>
            <w:shd w:val="clear" w:color="auto" w:fill="ACB9CA" w:themeFill="text2" w:themeFillTint="66"/>
          </w:tcPr>
          <w:p w:rsidR="00087AB6" w:rsidRPr="002076F6" w:rsidRDefault="00087AB6" w:rsidP="00087AB6">
            <w:pPr>
              <w:spacing w:line="0" w:lineRule="atLeast"/>
              <w:jc w:val="center"/>
              <w:rPr>
                <w:rFonts w:ascii="Arial" w:eastAsia="Times New Roman" w:hAnsi="Arial" w:cs="Arial"/>
                <w:color w:val="222222"/>
                <w:sz w:val="21"/>
                <w:szCs w:val="21"/>
                <w:lang w:val="en-US" w:eastAsia="el-GR"/>
              </w:rPr>
            </w:pPr>
          </w:p>
        </w:tc>
        <w:tc>
          <w:tcPr>
            <w:tcW w:w="1738" w:type="dxa"/>
            <w:tcBorders>
              <w:top w:val="nil"/>
            </w:tcBorders>
            <w:shd w:val="clear" w:color="auto" w:fill="ACB9CA" w:themeFill="text2" w:themeFillTint="66"/>
          </w:tcPr>
          <w:p w:rsidR="00087AB6" w:rsidRPr="002076F6" w:rsidRDefault="00087AB6" w:rsidP="00087AB6">
            <w:pPr>
              <w:spacing w:line="0" w:lineRule="atLeast"/>
              <w:rPr>
                <w:rFonts w:ascii="Arial" w:eastAsia="Times New Roman" w:hAnsi="Arial" w:cs="Arial"/>
                <w:color w:val="222222"/>
                <w:sz w:val="21"/>
                <w:szCs w:val="21"/>
                <w:lang w:val="en-US" w:eastAsia="el-GR"/>
              </w:rPr>
            </w:pPr>
          </w:p>
        </w:tc>
        <w:tc>
          <w:tcPr>
            <w:tcW w:w="1580" w:type="dxa"/>
            <w:tcBorders>
              <w:top w:val="nil"/>
            </w:tcBorders>
            <w:shd w:val="clear" w:color="auto" w:fill="DEEAF6" w:themeFill="accent1" w:themeFillTint="33"/>
          </w:tcPr>
          <w:p w:rsidR="00087AB6" w:rsidRPr="002076F6" w:rsidRDefault="00087AB6" w:rsidP="00087AB6">
            <w:pPr>
              <w:spacing w:line="0" w:lineRule="atLeast"/>
              <w:rPr>
                <w:rFonts w:ascii="Arial" w:eastAsia="Times New Roman" w:hAnsi="Arial" w:cs="Arial"/>
                <w:color w:val="222222"/>
                <w:sz w:val="21"/>
                <w:szCs w:val="21"/>
                <w:lang w:val="en-US" w:eastAsia="el-GR"/>
              </w:rPr>
            </w:pPr>
          </w:p>
        </w:tc>
        <w:tc>
          <w:tcPr>
            <w:tcW w:w="1659" w:type="dxa"/>
            <w:tcBorders>
              <w:top w:val="nil"/>
            </w:tcBorders>
            <w:shd w:val="clear" w:color="auto" w:fill="DEEAF6" w:themeFill="accent1" w:themeFillTint="33"/>
          </w:tcPr>
          <w:p w:rsidR="00087AB6" w:rsidRPr="002076F6" w:rsidRDefault="00087AB6" w:rsidP="00087AB6">
            <w:pPr>
              <w:spacing w:line="0" w:lineRule="atLeast"/>
              <w:rPr>
                <w:rFonts w:ascii="Arial" w:eastAsia="Times New Roman" w:hAnsi="Arial" w:cs="Arial"/>
                <w:color w:val="222222"/>
                <w:sz w:val="21"/>
                <w:szCs w:val="21"/>
                <w:lang w:val="en-US" w:eastAsia="el-GR"/>
              </w:rPr>
            </w:pPr>
          </w:p>
        </w:tc>
        <w:tc>
          <w:tcPr>
            <w:tcW w:w="1660" w:type="dxa"/>
            <w:tcBorders>
              <w:top w:val="nil"/>
            </w:tcBorders>
            <w:shd w:val="clear" w:color="auto" w:fill="DEEAF6" w:themeFill="accent1" w:themeFillTint="33"/>
          </w:tcPr>
          <w:p w:rsidR="00087AB6" w:rsidRPr="002076F6" w:rsidRDefault="00087AB6" w:rsidP="00087AB6">
            <w:pPr>
              <w:spacing w:line="0" w:lineRule="atLeast"/>
              <w:rPr>
                <w:rFonts w:ascii="Arial" w:eastAsia="Times New Roman" w:hAnsi="Arial" w:cs="Arial"/>
                <w:color w:val="222222"/>
                <w:sz w:val="21"/>
                <w:szCs w:val="21"/>
                <w:lang w:val="en-US" w:eastAsia="el-GR"/>
              </w:rPr>
            </w:pPr>
          </w:p>
        </w:tc>
      </w:tr>
      <w:tr w:rsidR="00087AB6" w:rsidTr="002076F6">
        <w:tc>
          <w:tcPr>
            <w:tcW w:w="1659" w:type="dxa"/>
            <w:shd w:val="clear" w:color="auto" w:fill="ACB9CA" w:themeFill="text2" w:themeFillTint="66"/>
          </w:tcPr>
          <w:p w:rsidR="00087AB6" w:rsidRPr="002076F6" w:rsidRDefault="00087AB6" w:rsidP="00087AB6">
            <w:pPr>
              <w:spacing w:line="0" w:lineRule="atLeast"/>
              <w:jc w:val="center"/>
              <w:rPr>
                <w:rFonts w:ascii="Arial" w:eastAsia="Times New Roman" w:hAnsi="Arial" w:cs="Arial"/>
                <w:color w:val="222222"/>
                <w:sz w:val="21"/>
                <w:szCs w:val="21"/>
                <w:lang w:val="en-US" w:eastAsia="el-GR"/>
              </w:rPr>
            </w:pPr>
            <w:r w:rsidRPr="002076F6">
              <w:rPr>
                <w:rFonts w:ascii="Arial" w:eastAsia="Times New Roman" w:hAnsi="Arial" w:cs="Arial"/>
                <w:color w:val="222222"/>
                <w:sz w:val="21"/>
                <w:szCs w:val="21"/>
                <w:lang w:val="en-US" w:eastAsia="el-GR"/>
              </w:rPr>
              <w:t>4</w:t>
            </w:r>
          </w:p>
        </w:tc>
        <w:tc>
          <w:tcPr>
            <w:tcW w:w="1738" w:type="dxa"/>
            <w:shd w:val="clear" w:color="auto" w:fill="ACB9CA" w:themeFill="text2" w:themeFillTint="66"/>
          </w:tcPr>
          <w:p w:rsidR="00087AB6" w:rsidRPr="002076F6" w:rsidRDefault="00087AB6" w:rsidP="00087AB6">
            <w:pPr>
              <w:spacing w:line="0" w:lineRule="atLeast"/>
              <w:rPr>
                <w:rFonts w:ascii="Arial" w:eastAsia="Times New Roman" w:hAnsi="Arial" w:cs="Arial"/>
                <w:color w:val="222222"/>
                <w:sz w:val="21"/>
                <w:szCs w:val="21"/>
                <w:lang w:val="en-US" w:eastAsia="el-GR"/>
              </w:rPr>
            </w:pPr>
            <w:r>
              <w:rPr>
                <w:rFonts w:ascii="Arial" w:eastAsia="Times New Roman" w:hAnsi="Arial" w:cs="Arial"/>
                <w:color w:val="222222"/>
                <w:sz w:val="21"/>
                <w:szCs w:val="21"/>
                <w:lang w:val="en-US" w:eastAsia="el-GR"/>
              </w:rPr>
              <w:t xml:space="preserve">Media </w:t>
            </w:r>
            <w:r w:rsidRPr="002076F6">
              <w:rPr>
                <w:rFonts w:ascii="Arial" w:eastAsia="Times New Roman" w:hAnsi="Arial" w:cs="Arial"/>
                <w:color w:val="222222"/>
                <w:sz w:val="21"/>
                <w:szCs w:val="21"/>
                <w:lang w:val="en-US" w:eastAsia="el-GR"/>
              </w:rPr>
              <w:t>Selection</w:t>
            </w:r>
          </w:p>
        </w:tc>
        <w:tc>
          <w:tcPr>
            <w:tcW w:w="1580" w:type="dxa"/>
            <w:shd w:val="clear" w:color="auto" w:fill="ACB9CA" w:themeFill="text2" w:themeFillTint="66"/>
          </w:tcPr>
          <w:p w:rsidR="00087AB6" w:rsidRPr="002076F6" w:rsidRDefault="00087AB6" w:rsidP="00087AB6">
            <w:pPr>
              <w:spacing w:line="0" w:lineRule="atLeast"/>
              <w:rPr>
                <w:rFonts w:ascii="Arial" w:eastAsia="Times New Roman" w:hAnsi="Arial" w:cs="Arial"/>
                <w:color w:val="222222"/>
                <w:sz w:val="21"/>
                <w:szCs w:val="21"/>
                <w:lang w:val="en-US" w:eastAsia="el-GR"/>
              </w:rPr>
            </w:pPr>
            <w:r w:rsidRPr="002076F6">
              <w:rPr>
                <w:rFonts w:ascii="Arial" w:eastAsia="Times New Roman" w:hAnsi="Arial" w:cs="Arial"/>
                <w:color w:val="222222"/>
                <w:sz w:val="21"/>
                <w:szCs w:val="21"/>
                <w:lang w:val="en-US" w:eastAsia="el-GR"/>
              </w:rPr>
              <w:t>Blog #1</w:t>
            </w:r>
          </w:p>
        </w:tc>
        <w:tc>
          <w:tcPr>
            <w:tcW w:w="1659" w:type="dxa"/>
            <w:shd w:val="clear" w:color="auto" w:fill="ACB9CA" w:themeFill="text2" w:themeFillTint="66"/>
          </w:tcPr>
          <w:p w:rsidR="00087AB6" w:rsidRPr="002076F6" w:rsidRDefault="00087AB6" w:rsidP="00087AB6">
            <w:pPr>
              <w:spacing w:line="0" w:lineRule="atLeast"/>
              <w:rPr>
                <w:rFonts w:ascii="Arial" w:eastAsia="Times New Roman" w:hAnsi="Arial" w:cs="Arial"/>
                <w:color w:val="222222"/>
                <w:sz w:val="21"/>
                <w:szCs w:val="21"/>
                <w:lang w:val="en-US" w:eastAsia="el-GR"/>
              </w:rPr>
            </w:pPr>
            <w:r w:rsidRPr="002076F6">
              <w:rPr>
                <w:rFonts w:ascii="Arial" w:eastAsia="Times New Roman" w:hAnsi="Arial" w:cs="Arial"/>
                <w:color w:val="222222"/>
                <w:sz w:val="21"/>
                <w:szCs w:val="21"/>
                <w:lang w:val="en-US" w:eastAsia="el-GR"/>
              </w:rPr>
              <w:t>10</w:t>
            </w:r>
          </w:p>
        </w:tc>
        <w:tc>
          <w:tcPr>
            <w:tcW w:w="1660" w:type="dxa"/>
            <w:shd w:val="clear" w:color="auto" w:fill="ACB9CA" w:themeFill="text2" w:themeFillTint="66"/>
          </w:tcPr>
          <w:p w:rsidR="00087AB6" w:rsidRPr="002076F6" w:rsidRDefault="00087AB6" w:rsidP="00087AB6">
            <w:pPr>
              <w:spacing w:line="0" w:lineRule="atLeast"/>
              <w:rPr>
                <w:rFonts w:ascii="Arial" w:eastAsia="Times New Roman" w:hAnsi="Arial" w:cs="Arial"/>
                <w:color w:val="222222"/>
                <w:sz w:val="21"/>
                <w:szCs w:val="21"/>
                <w:lang w:val="en-US" w:eastAsia="el-GR"/>
              </w:rPr>
            </w:pPr>
            <w:r w:rsidRPr="002076F6">
              <w:rPr>
                <w:rFonts w:ascii="Arial" w:eastAsia="Times New Roman" w:hAnsi="Arial" w:cs="Arial"/>
                <w:color w:val="222222"/>
                <w:sz w:val="21"/>
                <w:szCs w:val="21"/>
                <w:lang w:val="en-US" w:eastAsia="el-GR"/>
              </w:rPr>
              <w:t>April 21</w:t>
            </w:r>
          </w:p>
        </w:tc>
      </w:tr>
    </w:tbl>
    <w:p w:rsidR="00E61636" w:rsidRPr="00E61636" w:rsidRDefault="00E61636" w:rsidP="00E90949">
      <w:pPr>
        <w:spacing w:line="0" w:lineRule="atLeast"/>
        <w:rPr>
          <w:rFonts w:ascii="Times New Roman" w:eastAsia="Times New Roman" w:hAnsi="Times New Roman" w:cs="Times New Roman"/>
          <w:color w:val="222222"/>
          <w:sz w:val="21"/>
          <w:szCs w:val="21"/>
          <w:lang w:val="en-US" w:eastAsia="el-GR"/>
        </w:rPr>
      </w:pPr>
    </w:p>
    <w:p w:rsidR="00FA5974" w:rsidRPr="0035596E" w:rsidRDefault="00FA5974" w:rsidP="0035596E">
      <w:pPr>
        <w:spacing w:line="0" w:lineRule="atLeast"/>
        <w:rPr>
          <w:rFonts w:ascii="Times New Roman" w:eastAsia="Times New Roman" w:hAnsi="Times New Roman" w:cs="Times New Roman"/>
          <w:color w:val="222222"/>
          <w:sz w:val="21"/>
          <w:szCs w:val="21"/>
          <w:highlight w:val="yellow"/>
          <w:lang w:val="en-US" w:eastAsia="el-GR"/>
        </w:rPr>
        <w:sectPr w:rsidR="00FA5974" w:rsidRPr="0035596E" w:rsidSect="00F11BFD">
          <w:footerReference w:type="default" r:id="rId14"/>
          <w:pgSz w:w="11906" w:h="16838"/>
          <w:pgMar w:top="1418" w:right="1418" w:bottom="1418" w:left="1418" w:header="709" w:footer="709" w:gutter="0"/>
          <w:cols w:space="708"/>
          <w:docGrid w:linePitch="360"/>
        </w:sectPr>
      </w:pPr>
      <w:bookmarkStart w:id="16" w:name="_Toc509661698"/>
      <w:bookmarkStart w:id="17" w:name="_Toc509511131"/>
    </w:p>
    <w:p w:rsidR="0035596E" w:rsidRPr="0035596E" w:rsidRDefault="00D5749F" w:rsidP="0035596E">
      <w:pPr>
        <w:pStyle w:val="Heading3"/>
        <w:rPr>
          <w:rFonts w:eastAsia="Times New Roman"/>
          <w:lang w:val="en-US" w:eastAsia="el-GR"/>
        </w:rPr>
      </w:pPr>
      <w:bookmarkStart w:id="18" w:name="_Toc509782515"/>
      <w:bookmarkEnd w:id="16"/>
      <w:bookmarkEnd w:id="17"/>
      <w:r>
        <w:rPr>
          <w:rFonts w:eastAsia="Times New Roman"/>
          <w:noProof/>
          <w:lang w:eastAsia="el-GR"/>
        </w:rPr>
        <w:lastRenderedPageBreak/>
        <w:drawing>
          <wp:anchor distT="0" distB="0" distL="114300" distR="114300" simplePos="0" relativeHeight="251658240" behindDoc="1" locked="0" layoutInCell="1" allowOverlap="1">
            <wp:simplePos x="0" y="0"/>
            <wp:positionH relativeFrom="column">
              <wp:posOffset>4445</wp:posOffset>
            </wp:positionH>
            <wp:positionV relativeFrom="paragraph">
              <wp:posOffset>23495</wp:posOffset>
            </wp:positionV>
            <wp:extent cx="3780000" cy="2717463"/>
            <wp:effectExtent l="0" t="0" r="0" b="6985"/>
            <wp:wrapTight wrapText="bothSides">
              <wp:wrapPolygon edited="0">
                <wp:start x="7621" y="0"/>
                <wp:lineTo x="0" y="2272"/>
                <wp:lineTo x="0" y="7269"/>
                <wp:lineTo x="109" y="9692"/>
                <wp:lineTo x="544" y="12115"/>
                <wp:lineTo x="653" y="18930"/>
                <wp:lineTo x="1742" y="19384"/>
                <wp:lineTo x="5879" y="19384"/>
                <wp:lineTo x="8710" y="21504"/>
                <wp:lineTo x="13609" y="21504"/>
                <wp:lineTo x="13609" y="19384"/>
                <wp:lineTo x="14589" y="19384"/>
                <wp:lineTo x="17419" y="17567"/>
                <wp:lineTo x="17528" y="16961"/>
                <wp:lineTo x="18508" y="14538"/>
                <wp:lineTo x="18835" y="12115"/>
                <wp:lineTo x="21448" y="9995"/>
                <wp:lineTo x="21448" y="9541"/>
                <wp:lineTo x="21339" y="6512"/>
                <wp:lineTo x="19923" y="5300"/>
                <wp:lineTo x="18399" y="4846"/>
                <wp:lineTo x="16875" y="3180"/>
                <wp:lineTo x="16004" y="2423"/>
                <wp:lineTo x="16113" y="1211"/>
                <wp:lineTo x="14698" y="151"/>
                <wp:lineTo x="12738" y="0"/>
                <wp:lineTo x="7621"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ifecycle_apple.gif"/>
                    <pic:cNvPicPr/>
                  </pic:nvPicPr>
                  <pic:blipFill>
                    <a:blip r:embed="rId15">
                      <a:extLst>
                        <a:ext uri="{28A0092B-C50C-407E-A947-70E740481C1C}">
                          <a14:useLocalDpi xmlns:a14="http://schemas.microsoft.com/office/drawing/2010/main" val="0"/>
                        </a:ext>
                      </a:extLst>
                    </a:blip>
                    <a:stretch>
                      <a:fillRect/>
                    </a:stretch>
                  </pic:blipFill>
                  <pic:spPr>
                    <a:xfrm>
                      <a:off x="0" y="0"/>
                      <a:ext cx="3780000" cy="2717463"/>
                    </a:xfrm>
                    <a:prstGeom prst="rect">
                      <a:avLst/>
                    </a:prstGeom>
                  </pic:spPr>
                </pic:pic>
              </a:graphicData>
            </a:graphic>
            <wp14:sizeRelH relativeFrom="margin">
              <wp14:pctWidth>0</wp14:pctWidth>
            </wp14:sizeRelH>
            <wp14:sizeRelV relativeFrom="margin">
              <wp14:pctHeight>0</wp14:pctHeight>
            </wp14:sizeRelV>
          </wp:anchor>
        </w:drawing>
      </w:r>
      <w:r w:rsidR="0035596E" w:rsidRPr="0035596E">
        <w:rPr>
          <w:rFonts w:eastAsia="Times New Roman"/>
          <w:lang w:val="en-US" w:eastAsia="el-GR"/>
        </w:rPr>
        <w:t>Environmental issues</w:t>
      </w:r>
      <w:bookmarkEnd w:id="18"/>
    </w:p>
    <w:p w:rsidR="0035596E" w:rsidRPr="0035596E" w:rsidRDefault="0035596E" w:rsidP="0035596E">
      <w:pPr>
        <w:spacing w:before="240" w:after="240" w:line="312" w:lineRule="auto"/>
        <w:ind w:firstLine="709"/>
        <w:rPr>
          <w:rFonts w:ascii="Times New Roman" w:eastAsia="Times New Roman" w:hAnsi="Times New Roman" w:cs="Times New Roman"/>
          <w:color w:val="222222"/>
          <w:sz w:val="21"/>
          <w:szCs w:val="21"/>
          <w:lang w:val="en-US" w:eastAsia="el-GR"/>
        </w:rPr>
      </w:pPr>
      <w:r w:rsidRPr="0035596E">
        <w:rPr>
          <w:rFonts w:ascii="Times New Roman" w:eastAsia="Times New Roman" w:hAnsi="Times New Roman" w:cs="Times New Roman"/>
          <w:color w:val="222222"/>
          <w:sz w:val="21"/>
          <w:szCs w:val="21"/>
          <w:lang w:val="en-US" w:eastAsia="el-GR"/>
        </w:rPr>
        <w:t>Environmental issues are harmful effects of human activity on the biophysical environment. Environmental protection is a practice of protecting the natural environment on individual, organizational or governmental levels, for the benefit of both the environment and humans. Environmentalism, a social and environmental movement, addresses environmental issues through advocacy, education and activism</w:t>
      </w:r>
      <w:proofErr w:type="gramStart"/>
      <w:r w:rsidRPr="0035596E">
        <w:rPr>
          <w:rFonts w:ascii="Times New Roman" w:eastAsia="Times New Roman" w:hAnsi="Times New Roman" w:cs="Times New Roman"/>
          <w:color w:val="222222"/>
          <w:sz w:val="21"/>
          <w:szCs w:val="21"/>
          <w:lang w:val="en-US" w:eastAsia="el-GR"/>
        </w:rPr>
        <w:t>.[</w:t>
      </w:r>
      <w:proofErr w:type="gramEnd"/>
      <w:r w:rsidRPr="0035596E">
        <w:rPr>
          <w:rFonts w:ascii="Times New Roman" w:eastAsia="Times New Roman" w:hAnsi="Times New Roman" w:cs="Times New Roman"/>
          <w:color w:val="222222"/>
          <w:sz w:val="21"/>
          <w:szCs w:val="21"/>
          <w:lang w:val="en-US" w:eastAsia="el-GR"/>
        </w:rPr>
        <w:t>1]</w:t>
      </w:r>
    </w:p>
    <w:p w:rsidR="0035596E" w:rsidRPr="0035596E" w:rsidRDefault="0035596E" w:rsidP="0035596E">
      <w:pPr>
        <w:spacing w:before="240" w:after="240" w:line="312" w:lineRule="auto"/>
        <w:ind w:firstLine="709"/>
        <w:rPr>
          <w:rFonts w:ascii="Times New Roman" w:eastAsia="Times New Roman" w:hAnsi="Times New Roman" w:cs="Times New Roman"/>
          <w:color w:val="222222"/>
          <w:sz w:val="21"/>
          <w:szCs w:val="21"/>
          <w:lang w:val="en-US" w:eastAsia="el-GR"/>
        </w:rPr>
      </w:pPr>
      <w:r w:rsidRPr="0035596E">
        <w:rPr>
          <w:rFonts w:ascii="Times New Roman" w:eastAsia="Times New Roman" w:hAnsi="Times New Roman" w:cs="Times New Roman"/>
          <w:color w:val="222222"/>
          <w:sz w:val="21"/>
          <w:szCs w:val="21"/>
          <w:lang w:val="en-US" w:eastAsia="el-GR"/>
        </w:rPr>
        <w:t>The carbon dioxide equivalent of greenhouse gases (GHG) in the atmosphere has already exceeded 400 parts per million (NOAA) (with total "long-term" GHG exceeding 455 parts per million) (Intergovernmental Panel on Climate Change Report). This level is considered a tipping point. "The amount of greenhouse gas in the atmosphere is already above the threshold that can potentially cause dangerous climate change. We are already at risk of many areas of pollution...It's not next year or next decade, it's now." The UN Office for the Coordination of Humanitarian Affairs (OCHA) has stated "Climate change is not just a distant future threat. It is the main driver behind rising humanitarian needs and we are seeing its impact. The number of people affected and the damages inflicted by extreme weather has been unprecedented."[2] Further, OCHA has stated:</w:t>
      </w:r>
    </w:p>
    <w:p w:rsidR="0035596E" w:rsidRPr="0035596E" w:rsidRDefault="0035596E" w:rsidP="0035596E">
      <w:pPr>
        <w:spacing w:before="240" w:after="240" w:line="312" w:lineRule="auto"/>
        <w:ind w:firstLine="709"/>
        <w:rPr>
          <w:rFonts w:ascii="Times New Roman" w:eastAsia="Times New Roman" w:hAnsi="Times New Roman" w:cs="Times New Roman"/>
          <w:color w:val="222222"/>
          <w:sz w:val="21"/>
          <w:szCs w:val="21"/>
          <w:lang w:val="en-US" w:eastAsia="el-GR"/>
        </w:rPr>
      </w:pPr>
      <w:r w:rsidRPr="0035596E">
        <w:rPr>
          <w:rFonts w:ascii="Times New Roman" w:eastAsia="Times New Roman" w:hAnsi="Times New Roman" w:cs="Times New Roman"/>
          <w:color w:val="222222"/>
          <w:sz w:val="21"/>
          <w:szCs w:val="21"/>
          <w:lang w:val="en-US" w:eastAsia="el-GR"/>
        </w:rPr>
        <w:t>Climate disasters are on the rise. Around 70 percent of disasters are now climate related – up from around 50 percent from two decades ago.</w:t>
      </w:r>
    </w:p>
    <w:p w:rsidR="0035596E" w:rsidRPr="0035596E" w:rsidRDefault="0035596E" w:rsidP="0035596E">
      <w:pPr>
        <w:spacing w:before="240" w:after="240" w:line="312" w:lineRule="auto"/>
        <w:ind w:firstLine="709"/>
        <w:rPr>
          <w:rFonts w:ascii="Times New Roman" w:eastAsia="Times New Roman" w:hAnsi="Times New Roman" w:cs="Times New Roman"/>
          <w:color w:val="222222"/>
          <w:sz w:val="21"/>
          <w:szCs w:val="21"/>
          <w:lang w:val="en-US" w:eastAsia="el-GR"/>
        </w:rPr>
      </w:pPr>
      <w:r w:rsidRPr="0035596E">
        <w:rPr>
          <w:rFonts w:ascii="Times New Roman" w:eastAsia="Times New Roman" w:hAnsi="Times New Roman" w:cs="Times New Roman"/>
          <w:color w:val="222222"/>
          <w:sz w:val="21"/>
          <w:szCs w:val="21"/>
          <w:lang w:val="en-US" w:eastAsia="el-GR"/>
        </w:rPr>
        <w:t>These disasters take a heavier human toll and come with a higher price tag. In the last decade, 2.4 billion people were affected by climate related disasters, compared to 1.7</w:t>
      </w:r>
    </w:p>
    <w:p w:rsidR="0035596E" w:rsidRPr="0035596E" w:rsidRDefault="0035596E" w:rsidP="0035596E">
      <w:pPr>
        <w:spacing w:before="240" w:after="240" w:line="312" w:lineRule="auto"/>
        <w:ind w:firstLine="709"/>
        <w:rPr>
          <w:rFonts w:ascii="Times New Roman" w:eastAsia="Times New Roman" w:hAnsi="Times New Roman" w:cs="Times New Roman"/>
          <w:color w:val="222222"/>
          <w:sz w:val="21"/>
          <w:szCs w:val="21"/>
          <w:lang w:val="en-US" w:eastAsia="el-GR"/>
        </w:rPr>
      </w:pPr>
      <w:proofErr w:type="gramStart"/>
      <w:r w:rsidRPr="0035596E">
        <w:rPr>
          <w:rFonts w:ascii="Times New Roman" w:eastAsia="Times New Roman" w:hAnsi="Times New Roman" w:cs="Times New Roman"/>
          <w:color w:val="222222"/>
          <w:sz w:val="21"/>
          <w:szCs w:val="21"/>
          <w:lang w:val="en-US" w:eastAsia="el-GR"/>
        </w:rPr>
        <w:t>billion</w:t>
      </w:r>
      <w:proofErr w:type="gramEnd"/>
      <w:r w:rsidRPr="0035596E">
        <w:rPr>
          <w:rFonts w:ascii="Times New Roman" w:eastAsia="Times New Roman" w:hAnsi="Times New Roman" w:cs="Times New Roman"/>
          <w:color w:val="222222"/>
          <w:sz w:val="21"/>
          <w:szCs w:val="21"/>
          <w:lang w:val="en-US" w:eastAsia="el-GR"/>
        </w:rPr>
        <w:t xml:space="preserve"> in the previous decade. The cost of responding to disasters has risen tenfold between 1992 and 2008.</w:t>
      </w:r>
    </w:p>
    <w:p w:rsidR="0035596E" w:rsidRPr="0035596E" w:rsidRDefault="0035596E" w:rsidP="0035596E">
      <w:pPr>
        <w:spacing w:before="240" w:after="240" w:line="312" w:lineRule="auto"/>
        <w:ind w:firstLine="709"/>
        <w:rPr>
          <w:rFonts w:ascii="Times New Roman" w:eastAsia="Times New Roman" w:hAnsi="Times New Roman" w:cs="Times New Roman"/>
          <w:color w:val="222222"/>
          <w:sz w:val="21"/>
          <w:szCs w:val="21"/>
          <w:lang w:val="en-US" w:eastAsia="el-GR"/>
        </w:rPr>
      </w:pPr>
      <w:r w:rsidRPr="0035596E">
        <w:rPr>
          <w:rFonts w:ascii="Times New Roman" w:eastAsia="Times New Roman" w:hAnsi="Times New Roman" w:cs="Times New Roman"/>
          <w:color w:val="222222"/>
          <w:sz w:val="21"/>
          <w:szCs w:val="21"/>
          <w:lang w:val="en-US" w:eastAsia="el-GR"/>
        </w:rPr>
        <w:t>Destructive sudden heavy rains, intense tropical storms, repeated flooding and droughts are likely to increase, as will the vulnerability of local communities in the absence of strong concerted action</w:t>
      </w:r>
      <w:proofErr w:type="gramStart"/>
      <w:r w:rsidRPr="0035596E">
        <w:rPr>
          <w:rFonts w:ascii="Times New Roman" w:eastAsia="Times New Roman" w:hAnsi="Times New Roman" w:cs="Times New Roman"/>
          <w:color w:val="222222"/>
          <w:sz w:val="21"/>
          <w:szCs w:val="21"/>
          <w:lang w:val="en-US" w:eastAsia="el-GR"/>
        </w:rPr>
        <w:t>.[</w:t>
      </w:r>
      <w:proofErr w:type="gramEnd"/>
      <w:r w:rsidRPr="0035596E">
        <w:rPr>
          <w:rFonts w:ascii="Times New Roman" w:eastAsia="Times New Roman" w:hAnsi="Times New Roman" w:cs="Times New Roman"/>
          <w:color w:val="222222"/>
          <w:sz w:val="21"/>
          <w:szCs w:val="21"/>
          <w:lang w:val="en-US" w:eastAsia="el-GR"/>
        </w:rPr>
        <w:t>3]</w:t>
      </w:r>
    </w:p>
    <w:p w:rsidR="00D1252A" w:rsidRDefault="00D1252A" w:rsidP="00210A1B">
      <w:pPr>
        <w:spacing w:before="240" w:after="240" w:line="312" w:lineRule="auto"/>
        <w:ind w:firstLine="709"/>
        <w:rPr>
          <w:rFonts w:ascii="Times New Roman" w:eastAsia="Times New Roman" w:hAnsi="Times New Roman" w:cs="Times New Roman"/>
          <w:color w:val="222222"/>
          <w:sz w:val="21"/>
          <w:szCs w:val="21"/>
          <w:lang w:val="en-US" w:eastAsia="el-GR"/>
        </w:rPr>
        <w:sectPr w:rsidR="00D1252A" w:rsidSect="0010124A">
          <w:headerReference w:type="default" r:id="rId16"/>
          <w:footerReference w:type="default" r:id="rId17"/>
          <w:pgSz w:w="11906" w:h="16838"/>
          <w:pgMar w:top="1418" w:right="1418" w:bottom="1418" w:left="1418" w:header="709" w:footer="709" w:gutter="0"/>
          <w:cols w:space="708"/>
          <w:docGrid w:linePitch="360"/>
        </w:sectPr>
      </w:pPr>
    </w:p>
    <w:p w:rsidR="007865EF" w:rsidRPr="00E61636" w:rsidRDefault="007865EF" w:rsidP="00210A1B">
      <w:pPr>
        <w:spacing w:before="240" w:after="240" w:line="312" w:lineRule="auto"/>
        <w:ind w:firstLine="709"/>
        <w:rPr>
          <w:rFonts w:ascii="Times New Roman" w:eastAsia="Times New Roman" w:hAnsi="Times New Roman" w:cs="Times New Roman"/>
          <w:color w:val="222222"/>
          <w:sz w:val="21"/>
          <w:szCs w:val="21"/>
          <w:lang w:val="en-US" w:eastAsia="el-GR"/>
        </w:rPr>
      </w:pPr>
      <w:r w:rsidRPr="00E61636">
        <w:rPr>
          <w:rFonts w:ascii="Times New Roman" w:eastAsia="Times New Roman" w:hAnsi="Times New Roman" w:cs="Times New Roman"/>
          <w:color w:val="222222"/>
          <w:sz w:val="21"/>
          <w:szCs w:val="21"/>
          <w:lang w:val="en-US" w:eastAsia="el-GR"/>
        </w:rPr>
        <w:lastRenderedPageBreak/>
        <w:t xml:space="preserve">Environment destruction caused by humans is a global problem, and this is a problem that is </w:t>
      </w:r>
      <w:proofErr w:type="spellStart"/>
      <w:r w:rsidRPr="00E61636">
        <w:rPr>
          <w:rFonts w:ascii="Times New Roman" w:eastAsia="Times New Roman" w:hAnsi="Times New Roman" w:cs="Times New Roman"/>
          <w:color w:val="222222"/>
          <w:sz w:val="21"/>
          <w:szCs w:val="21"/>
          <w:lang w:val="en-US" w:eastAsia="el-GR"/>
        </w:rPr>
        <w:t>on going</w:t>
      </w:r>
      <w:proofErr w:type="spellEnd"/>
      <w:r w:rsidRPr="00E61636">
        <w:rPr>
          <w:rFonts w:ascii="Times New Roman" w:eastAsia="Times New Roman" w:hAnsi="Times New Roman" w:cs="Times New Roman"/>
          <w:color w:val="222222"/>
          <w:sz w:val="21"/>
          <w:szCs w:val="21"/>
          <w:lang w:val="en-US" w:eastAsia="el-GR"/>
        </w:rPr>
        <w:t xml:space="preserve"> every day. By year 2050, the global human population is expected to grow by 2 billion people, thereby reaching a level of 9.6 billion people (Living Blue Planet 24)</w:t>
      </w:r>
      <w:proofErr w:type="gramStart"/>
      <w:r w:rsidRPr="00E61636">
        <w:rPr>
          <w:rFonts w:ascii="Times New Roman" w:eastAsia="Times New Roman" w:hAnsi="Times New Roman" w:cs="Times New Roman"/>
          <w:color w:val="222222"/>
          <w:sz w:val="21"/>
          <w:szCs w:val="21"/>
          <w:lang w:val="en-US" w:eastAsia="el-GR"/>
        </w:rPr>
        <w:t>.[</w:t>
      </w:r>
      <w:proofErr w:type="gramEnd"/>
      <w:r w:rsidRPr="00E61636">
        <w:rPr>
          <w:rFonts w:ascii="Times New Roman" w:eastAsia="Times New Roman" w:hAnsi="Times New Roman" w:cs="Times New Roman"/>
          <w:color w:val="222222"/>
          <w:sz w:val="21"/>
          <w:szCs w:val="21"/>
          <w:lang w:val="en-US" w:eastAsia="el-GR"/>
        </w:rPr>
        <w:t>4] The human effects on Earth can be seen in many different ways. A main one is the temperature rise, and according to the report ”Our Changing Climate”, the global warming that has been going on for the past 50 years is primarily due to human activities (Walsh, et al. 20). Since 1895, the U.S. average temperature has increased from 1.3 °F to 1.9 °F, with most of the increase taken place since around year 1970 (Walsh, et al. 20).[5][6]</w:t>
      </w:r>
    </w:p>
    <w:p w:rsidR="007865EF" w:rsidRPr="00E61636" w:rsidRDefault="007865EF" w:rsidP="00E90949">
      <w:pPr>
        <w:spacing w:line="0" w:lineRule="atLeast"/>
        <w:rPr>
          <w:rFonts w:ascii="Times New Roman" w:eastAsia="Times New Roman" w:hAnsi="Times New Roman" w:cs="Times New Roman"/>
          <w:color w:val="222222"/>
          <w:sz w:val="21"/>
          <w:szCs w:val="21"/>
          <w:lang w:val="en-US" w:eastAsia="el-GR"/>
        </w:rPr>
      </w:pPr>
      <w:r w:rsidRPr="00E61636">
        <w:rPr>
          <w:rFonts w:ascii="Times New Roman" w:eastAsia="Times New Roman" w:hAnsi="Times New Roman" w:cs="Times New Roman"/>
          <w:color w:val="222222"/>
          <w:sz w:val="21"/>
          <w:szCs w:val="21"/>
          <w:lang w:val="en-US" w:eastAsia="el-GR"/>
        </w:rPr>
        <w:br w:type="page"/>
      </w:r>
    </w:p>
    <w:p w:rsidR="00D1252A" w:rsidRDefault="00D1252A" w:rsidP="00566498">
      <w:pPr>
        <w:pStyle w:val="Heading1"/>
        <w:rPr>
          <w:rFonts w:eastAsia="Times New Roman" w:cs="Arial"/>
          <w:szCs w:val="34"/>
          <w:lang w:val="en-US" w:eastAsia="el-GR"/>
        </w:rPr>
        <w:sectPr w:rsidR="00D1252A" w:rsidSect="00E92B45">
          <w:headerReference w:type="first" r:id="rId18"/>
          <w:footerReference w:type="first" r:id="rId19"/>
          <w:pgSz w:w="11906" w:h="16838"/>
          <w:pgMar w:top="1418" w:right="1418" w:bottom="1418" w:left="1418" w:header="709" w:footer="709" w:gutter="0"/>
          <w:cols w:space="708"/>
          <w:titlePg/>
          <w:docGrid w:linePitch="360"/>
        </w:sectPr>
      </w:pPr>
      <w:bookmarkStart w:id="19" w:name="_Toc509511132"/>
    </w:p>
    <w:p w:rsidR="000564D8" w:rsidRPr="000A37A0" w:rsidRDefault="000564D8" w:rsidP="00566498">
      <w:pPr>
        <w:pStyle w:val="Heading1"/>
        <w:rPr>
          <w:rFonts w:eastAsia="Times New Roman" w:cs="Arial"/>
          <w:szCs w:val="34"/>
          <w:lang w:val="en-US" w:eastAsia="el-GR"/>
        </w:rPr>
      </w:pPr>
      <w:bookmarkStart w:id="20" w:name="_Toc509782516"/>
      <w:r w:rsidRPr="000A37A0">
        <w:rPr>
          <w:rFonts w:eastAsia="Times New Roman" w:cs="Arial"/>
          <w:szCs w:val="34"/>
          <w:lang w:val="en-US" w:eastAsia="el-GR"/>
        </w:rPr>
        <w:lastRenderedPageBreak/>
        <w:t>Recycling</w:t>
      </w:r>
      <w:bookmarkStart w:id="21" w:name="_GoBack"/>
      <w:bookmarkEnd w:id="19"/>
      <w:bookmarkEnd w:id="20"/>
      <w:bookmarkEnd w:id="21"/>
    </w:p>
    <w:p w:rsidR="007865EF" w:rsidRPr="00E61636" w:rsidRDefault="007865EF" w:rsidP="00210A1B">
      <w:pPr>
        <w:spacing w:before="240" w:after="240" w:line="312" w:lineRule="auto"/>
        <w:ind w:firstLine="709"/>
        <w:rPr>
          <w:rFonts w:ascii="Times New Roman" w:eastAsia="Times New Roman" w:hAnsi="Times New Roman" w:cs="Times New Roman"/>
          <w:color w:val="222222"/>
          <w:sz w:val="21"/>
          <w:szCs w:val="21"/>
          <w:lang w:val="en-US" w:eastAsia="el-GR"/>
        </w:rPr>
      </w:pPr>
      <w:r w:rsidRPr="00E61636">
        <w:rPr>
          <w:rFonts w:ascii="Times New Roman" w:eastAsia="Times New Roman" w:hAnsi="Times New Roman" w:cs="Times New Roman"/>
          <w:color w:val="222222"/>
          <w:sz w:val="21"/>
          <w:szCs w:val="21"/>
          <w:lang w:val="en-US" w:eastAsia="el-GR"/>
        </w:rPr>
        <w:t>Recycling is the process of converting waste materials into new materials and objects. It is an alternative to "conventional" waste disposal that can save material and help lower greenhouse gas emissions (compared to plastic production</w:t>
      </w:r>
      <w:proofErr w:type="gramStart"/>
      <w:r w:rsidRPr="00E61636">
        <w:rPr>
          <w:rFonts w:ascii="Times New Roman" w:eastAsia="Times New Roman" w:hAnsi="Times New Roman" w:cs="Times New Roman"/>
          <w:color w:val="222222"/>
          <w:sz w:val="21"/>
          <w:szCs w:val="21"/>
          <w:lang w:val="en-US" w:eastAsia="el-GR"/>
        </w:rPr>
        <w:t>,[</w:t>
      </w:r>
      <w:proofErr w:type="gramEnd"/>
      <w:r w:rsidRPr="00E61636">
        <w:rPr>
          <w:rFonts w:ascii="Times New Roman" w:eastAsia="Times New Roman" w:hAnsi="Times New Roman" w:cs="Times New Roman"/>
          <w:color w:val="222222"/>
          <w:sz w:val="21"/>
          <w:szCs w:val="21"/>
          <w:lang w:val="en-US" w:eastAsia="el-GR"/>
        </w:rPr>
        <w:t>1][2] for example). Recycling can prevent the waste of potentially useful materials and reduce the consumption of fresh raw materials, thereby reducing: energy usage, air pollution (from incineration), and water pollution (from landfilling).</w:t>
      </w:r>
    </w:p>
    <w:p w:rsidR="007865EF" w:rsidRPr="00E61636" w:rsidRDefault="007865EF" w:rsidP="00210A1B">
      <w:pPr>
        <w:spacing w:before="240" w:after="240" w:line="312" w:lineRule="auto"/>
        <w:ind w:firstLine="709"/>
        <w:rPr>
          <w:rFonts w:ascii="Times New Roman" w:eastAsia="Times New Roman" w:hAnsi="Times New Roman" w:cs="Times New Roman"/>
          <w:color w:val="222222"/>
          <w:sz w:val="21"/>
          <w:szCs w:val="21"/>
          <w:lang w:val="en-US" w:eastAsia="el-GR"/>
        </w:rPr>
      </w:pPr>
      <w:r w:rsidRPr="00E61636">
        <w:rPr>
          <w:rFonts w:ascii="Times New Roman" w:eastAsia="Times New Roman" w:hAnsi="Times New Roman" w:cs="Times New Roman"/>
          <w:color w:val="222222"/>
          <w:sz w:val="21"/>
          <w:szCs w:val="21"/>
          <w:lang w:val="en-US" w:eastAsia="el-GR"/>
        </w:rPr>
        <w:t>Recycling is a key component of modern waste reduction and is the third component of the "Reduce, Reuse, and Recycle" waste hierarchy</w:t>
      </w:r>
      <w:proofErr w:type="gramStart"/>
      <w:r w:rsidRPr="00E61636">
        <w:rPr>
          <w:rFonts w:ascii="Times New Roman" w:eastAsia="Times New Roman" w:hAnsi="Times New Roman" w:cs="Times New Roman"/>
          <w:color w:val="222222"/>
          <w:sz w:val="21"/>
          <w:szCs w:val="21"/>
          <w:lang w:val="en-US" w:eastAsia="el-GR"/>
        </w:rPr>
        <w:t>.[</w:t>
      </w:r>
      <w:proofErr w:type="gramEnd"/>
      <w:r w:rsidRPr="00E61636">
        <w:rPr>
          <w:rFonts w:ascii="Times New Roman" w:eastAsia="Times New Roman" w:hAnsi="Times New Roman" w:cs="Times New Roman"/>
          <w:color w:val="222222"/>
          <w:sz w:val="21"/>
          <w:szCs w:val="21"/>
          <w:lang w:val="en-US" w:eastAsia="el-GR"/>
        </w:rPr>
        <w:t>3][4]</w:t>
      </w:r>
    </w:p>
    <w:p w:rsidR="007865EF" w:rsidRPr="00E61636" w:rsidRDefault="007865EF" w:rsidP="00210A1B">
      <w:pPr>
        <w:spacing w:before="240" w:after="240" w:line="312" w:lineRule="auto"/>
        <w:ind w:firstLine="709"/>
        <w:rPr>
          <w:rFonts w:ascii="Times New Roman" w:eastAsia="Times New Roman" w:hAnsi="Times New Roman" w:cs="Times New Roman"/>
          <w:color w:val="222222"/>
          <w:sz w:val="21"/>
          <w:szCs w:val="21"/>
          <w:lang w:val="en-US" w:eastAsia="el-GR"/>
        </w:rPr>
      </w:pPr>
      <w:r w:rsidRPr="00E61636">
        <w:rPr>
          <w:rFonts w:ascii="Times New Roman" w:eastAsia="Times New Roman" w:hAnsi="Times New Roman" w:cs="Times New Roman"/>
          <w:color w:val="222222"/>
          <w:sz w:val="21"/>
          <w:szCs w:val="21"/>
          <w:lang w:val="en-US" w:eastAsia="el-GR"/>
        </w:rPr>
        <w:t>There are some ISO standards related to recycling such as ISO 15270:2008 for plastics waste and ISO 14001:2004 for environmental management control of recycling practice.</w:t>
      </w:r>
    </w:p>
    <w:p w:rsidR="007865EF" w:rsidRPr="00E61636" w:rsidRDefault="007865EF" w:rsidP="00210A1B">
      <w:pPr>
        <w:spacing w:before="240" w:after="240" w:line="312" w:lineRule="auto"/>
        <w:ind w:firstLine="709"/>
        <w:rPr>
          <w:rFonts w:ascii="Times New Roman" w:eastAsia="Times New Roman" w:hAnsi="Times New Roman" w:cs="Times New Roman"/>
          <w:color w:val="222222"/>
          <w:sz w:val="21"/>
          <w:szCs w:val="21"/>
          <w:lang w:val="en-US" w:eastAsia="el-GR"/>
        </w:rPr>
      </w:pPr>
      <w:r w:rsidRPr="00E61636">
        <w:rPr>
          <w:rFonts w:ascii="Times New Roman" w:eastAsia="Times New Roman" w:hAnsi="Times New Roman" w:cs="Times New Roman"/>
          <w:color w:val="222222"/>
          <w:sz w:val="21"/>
          <w:szCs w:val="21"/>
          <w:lang w:val="en-US" w:eastAsia="el-GR"/>
        </w:rPr>
        <w:t>Recyclable materials include many kinds of glass, paper, and cardboard, metal, plastic, tires, textiles, and electronics. The composting or other reuse of biodegradable waste—such as food or garden waste—is also considered recycling.[2] Materials to be recycled are either brought to a collection center or picked up from the curbside, then sorted, cleaned, and reprocessed into new materials destined for manufacturing.</w:t>
      </w:r>
    </w:p>
    <w:p w:rsidR="00A35B7F" w:rsidRDefault="007865EF" w:rsidP="00210A1B">
      <w:pPr>
        <w:spacing w:before="240" w:after="240" w:line="312" w:lineRule="auto"/>
        <w:ind w:firstLine="709"/>
        <w:rPr>
          <w:rFonts w:ascii="Times New Roman" w:eastAsia="Times New Roman" w:hAnsi="Times New Roman" w:cs="Times New Roman"/>
          <w:color w:val="222222"/>
          <w:sz w:val="21"/>
          <w:szCs w:val="21"/>
          <w:lang w:val="en-US" w:eastAsia="el-GR"/>
        </w:rPr>
      </w:pPr>
      <w:r w:rsidRPr="00E61636">
        <w:rPr>
          <w:rFonts w:ascii="Times New Roman" w:eastAsia="Times New Roman" w:hAnsi="Times New Roman" w:cs="Times New Roman"/>
          <w:color w:val="222222"/>
          <w:sz w:val="21"/>
          <w:szCs w:val="21"/>
          <w:lang w:val="en-US" w:eastAsia="el-GR"/>
        </w:rPr>
        <w:t xml:space="preserve">In the strictest sense, recycling of a material would produce a fresh supply of the same material—for example, used office paper would be converted into new office paper or used polystyrene foam into </w:t>
      </w:r>
      <w:r w:rsidRPr="00E61636">
        <w:rPr>
          <w:rFonts w:ascii="Times New Roman" w:eastAsia="Times New Roman" w:hAnsi="Times New Roman" w:cs="Times New Roman"/>
          <w:color w:val="222222"/>
          <w:sz w:val="21"/>
          <w:szCs w:val="21"/>
          <w:lang w:val="en-US" w:eastAsia="el-GR"/>
        </w:rPr>
        <w:lastRenderedPageBreak/>
        <w:t>new polystyrene. However, this is often difficult or too expensive (compared with producing the same product from raw materials or other sources), so "recycling" of many products or materials involves their reuse in producing different materials (for example, paperboard) instead. Another form of recycling is the salvage of certain materials from complex products, either due to their intrinsic value (such as lead from car batteries, or gold from circuit boards), or due to their hazardous nature (e.g., removal and reuse of mercury from thermometers and thermostats).</w:t>
      </w:r>
    </w:p>
    <w:p w:rsidR="00A35B7F" w:rsidRDefault="00A35B7F">
      <w:pPr>
        <w:rPr>
          <w:rFonts w:ascii="Times New Roman" w:eastAsia="Times New Roman" w:hAnsi="Times New Roman" w:cs="Times New Roman"/>
          <w:color w:val="222222"/>
          <w:sz w:val="21"/>
          <w:szCs w:val="21"/>
          <w:lang w:val="en-US" w:eastAsia="el-GR"/>
        </w:rPr>
      </w:pPr>
      <w:r>
        <w:rPr>
          <w:rFonts w:ascii="Times New Roman" w:eastAsia="Times New Roman" w:hAnsi="Times New Roman" w:cs="Times New Roman"/>
          <w:color w:val="222222"/>
          <w:sz w:val="21"/>
          <w:szCs w:val="21"/>
          <w:lang w:val="en-US" w:eastAsia="el-GR"/>
        </w:rPr>
        <w:br w:type="page"/>
      </w:r>
    </w:p>
    <w:p w:rsidR="00D92F23" w:rsidRPr="00A746A5" w:rsidRDefault="00D92F23">
      <w:pPr>
        <w:rPr>
          <w:rFonts w:ascii="Arial" w:eastAsia="Times New Roman" w:hAnsi="Arial" w:cstheme="majorBidi"/>
          <w:color w:val="FF0000"/>
          <w:sz w:val="34"/>
          <w:szCs w:val="32"/>
          <w:lang w:val="en-US" w:eastAsia="el-GR"/>
        </w:rPr>
      </w:pPr>
      <w:bookmarkStart w:id="22" w:name="_Toc509782517"/>
    </w:p>
    <w:p w:rsidR="00CC7082" w:rsidRPr="00A35B7F" w:rsidRDefault="00A35B7F" w:rsidP="00A35B7F">
      <w:pPr>
        <w:pStyle w:val="Heading1"/>
        <w:rPr>
          <w:rFonts w:eastAsia="Times New Roman"/>
          <w:lang w:eastAsia="el-GR"/>
        </w:rPr>
      </w:pPr>
      <w:r>
        <w:rPr>
          <w:rFonts w:eastAsia="Times New Roman"/>
          <w:lang w:eastAsia="el-GR"/>
        </w:rPr>
        <w:t>Η οικογένειά μου</w:t>
      </w:r>
      <w:r>
        <w:rPr>
          <w:rFonts w:eastAsia="Times New Roman"/>
          <w:noProof/>
          <w:lang w:eastAsia="el-GR"/>
        </w:rPr>
        <w:drawing>
          <wp:inline distT="0" distB="0" distL="0" distR="0">
            <wp:extent cx="5486400" cy="3200400"/>
            <wp:effectExtent l="1905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bookmarkEnd w:id="22"/>
    </w:p>
    <w:sectPr w:rsidR="00CC7082" w:rsidRPr="00A35B7F" w:rsidSect="00A35B7F">
      <w:headerReference w:type="default" r:id="rId25"/>
      <w:footerReference w:type="default" r:id="rId2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26DE" w:rsidRDefault="00A626DE" w:rsidP="00CC7082">
      <w:pPr>
        <w:spacing w:after="0" w:line="240" w:lineRule="auto"/>
      </w:pPr>
      <w:r>
        <w:separator/>
      </w:r>
    </w:p>
  </w:endnote>
  <w:endnote w:type="continuationSeparator" w:id="0">
    <w:p w:rsidR="00A626DE" w:rsidRDefault="00A626DE" w:rsidP="00CC7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 w:name="Segoe UI">
    <w:panose1 w:val="020B0502040204020203"/>
    <w:charset w:val="A1"/>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3C4" w:rsidRDefault="00EF43C4">
    <w:pPr>
      <w:pStyle w:val="Footer"/>
    </w:pPr>
    <w:r>
      <w:t>1ο λήμμα, 2 σελίδα του κειμένου</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502" w:rsidRDefault="00970F53">
    <w:pPr>
      <w:pStyle w:val="Footer"/>
    </w:pPr>
    <w:r>
      <w:t>2</w:t>
    </w:r>
    <w:r w:rsidR="00756502" w:rsidRPr="00756502">
      <w:rPr>
        <w:vertAlign w:val="superscript"/>
      </w:rPr>
      <w:t>ο</w:t>
    </w:r>
    <w:r w:rsidR="00756502">
      <w:t xml:space="preserve"> λήμμα, </w:t>
    </w:r>
    <w:r>
      <w:t>4</w:t>
    </w:r>
    <w:r w:rsidR="00756502">
      <w:t xml:space="preserve"> σελίδα του κειμένου</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924" w:rsidRPr="00570719" w:rsidRDefault="00007924">
    <w:pPr>
      <w:pStyle w:val="Footer"/>
    </w:pPr>
    <w:r>
      <w:t>3</w:t>
    </w:r>
    <w:r w:rsidRPr="00570719">
      <w:rPr>
        <w:vertAlign w:val="superscript"/>
      </w:rPr>
      <w:t>ο</w:t>
    </w:r>
    <w:r>
      <w:t xml:space="preserve"> λήμμα, 5 σελίδα του κειμένου</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0DC" w:rsidRPr="00570719" w:rsidRDefault="00E250DC">
    <w:pPr>
      <w:pStyle w:val="Footer"/>
    </w:pPr>
    <w:r>
      <w:t>4</w:t>
    </w:r>
    <w:r w:rsidRPr="00570719">
      <w:rPr>
        <w:vertAlign w:val="superscript"/>
      </w:rPr>
      <w:t>ο</w:t>
    </w:r>
    <w:r>
      <w:t xml:space="preserve"> λήμμα, 6 σελίδα του κειμένου</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F40" w:rsidRDefault="006F0F40">
    <w:pPr>
      <w:pStyle w:val="Footer"/>
    </w:pPr>
    <w:r>
      <w:t>4</w:t>
    </w:r>
    <w:r w:rsidRPr="00756502">
      <w:rPr>
        <w:vertAlign w:val="superscript"/>
      </w:rPr>
      <w:t>ο</w:t>
    </w:r>
    <w:r>
      <w:t xml:space="preserve"> λήμμα, </w:t>
    </w:r>
    <w:r w:rsidR="00F23F3B">
      <w:rPr>
        <w:lang w:val="en-US"/>
      </w:rPr>
      <w:t xml:space="preserve">7 </w:t>
    </w:r>
    <w:r>
      <w:t>σελίδα του κειμένου</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F53" w:rsidRPr="00570719" w:rsidRDefault="00777DAC">
    <w:pPr>
      <w:pStyle w:val="Footer"/>
    </w:pPr>
    <w:r>
      <w:rPr>
        <w:lang w:val="en-US"/>
      </w:rPr>
      <w:t>5</w:t>
    </w:r>
    <w:r w:rsidR="00970F53" w:rsidRPr="00570719">
      <w:rPr>
        <w:vertAlign w:val="superscript"/>
      </w:rPr>
      <w:t>ο</w:t>
    </w:r>
    <w:r w:rsidR="00970F53">
      <w:t xml:space="preserve"> λήμμα, </w:t>
    </w:r>
    <w:r w:rsidR="00825A2F">
      <w:rPr>
        <w:lang w:val="en-US"/>
      </w:rPr>
      <w:t xml:space="preserve">8 </w:t>
    </w:r>
    <w:r w:rsidR="00970F53">
      <w:t>σελίδα του κειμένου</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26DE" w:rsidRDefault="00A626DE" w:rsidP="00CC7082">
      <w:pPr>
        <w:spacing w:after="0" w:line="240" w:lineRule="auto"/>
      </w:pPr>
      <w:r>
        <w:separator/>
      </w:r>
    </w:p>
  </w:footnote>
  <w:footnote w:type="continuationSeparator" w:id="0">
    <w:p w:rsidR="00A626DE" w:rsidRDefault="00A626DE" w:rsidP="00CC70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285" w:rsidRPr="005F2285" w:rsidRDefault="005F2285" w:rsidP="007773EB">
    <w:pPr>
      <w:pStyle w:val="Header"/>
      <w:tabs>
        <w:tab w:val="clear" w:pos="4153"/>
        <w:tab w:val="clear" w:pos="8306"/>
        <w:tab w:val="left" w:pos="3465"/>
      </w:tabs>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3EB" w:rsidRPr="005F2285" w:rsidRDefault="007773EB" w:rsidP="007773EB">
    <w:pPr>
      <w:pStyle w:val="Header"/>
      <w:tabs>
        <w:tab w:val="clear" w:pos="4153"/>
        <w:tab w:val="clear" w:pos="8306"/>
        <w:tab w:val="left" w:pos="3465"/>
      </w:tabs>
      <w:rPr>
        <w:lang w:val="en-US"/>
      </w:rPr>
    </w:pPr>
    <w:r>
      <w:t>1</w:t>
    </w:r>
    <w:r w:rsidRPr="005F2285">
      <w:rPr>
        <w:vertAlign w:val="superscript"/>
      </w:rPr>
      <w:t>ο</w:t>
    </w:r>
    <w:r>
      <w:t xml:space="preserve"> λήμμα, </w:t>
    </w:r>
    <w:r>
      <w:rPr>
        <w:lang w:val="en-US"/>
      </w:rPr>
      <w:t>Ecology</w:t>
    </w:r>
    <w:r>
      <w:rPr>
        <w:lang w:val="en-US"/>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8C1" w:rsidRPr="0010124A" w:rsidRDefault="00A811F6">
    <w:pPr>
      <w:pStyle w:val="Header"/>
      <w:rPr>
        <w:lang w:val="en-US"/>
      </w:rPr>
    </w:pPr>
    <w:r>
      <w:rPr>
        <w:lang w:val="en-US"/>
      </w:rPr>
      <w:t>3</w:t>
    </w:r>
    <w:r w:rsidR="0010124A" w:rsidRPr="0010124A">
      <w:rPr>
        <w:vertAlign w:val="superscript"/>
      </w:rPr>
      <w:t>ο</w:t>
    </w:r>
    <w:r w:rsidR="0010124A">
      <w:t xml:space="preserve"> λήμμα, </w:t>
    </w:r>
    <w:r>
      <w:rPr>
        <w:lang w:val="en-US"/>
      </w:rPr>
      <w:t>Environment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615" w:rsidRPr="0035596E" w:rsidRDefault="00E92B45">
    <w:pPr>
      <w:pStyle w:val="Header"/>
    </w:pPr>
    <w:r>
      <w:rPr>
        <w:lang w:val="en-US"/>
      </w:rPr>
      <w:t>2</w:t>
    </w:r>
    <w:r w:rsidR="00A16B7D" w:rsidRPr="00A16B7D">
      <w:rPr>
        <w:vertAlign w:val="superscript"/>
      </w:rPr>
      <w:t>ο</w:t>
    </w:r>
    <w:r w:rsidR="00A16B7D">
      <w:t xml:space="preserve"> λήμμα, </w:t>
    </w:r>
    <w:r>
      <w:rPr>
        <w:lang w:val="en-US"/>
      </w:rPr>
      <w:t>Forest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107" w:rsidRPr="0010124A" w:rsidRDefault="008D3107">
    <w:pPr>
      <w:pStyle w:val="Header"/>
      <w:rPr>
        <w:lang w:val="en-US"/>
      </w:rPr>
    </w:pPr>
    <w:r>
      <w:rPr>
        <w:lang w:val="en-US"/>
      </w:rPr>
      <w:t>4</w:t>
    </w:r>
    <w:r w:rsidRPr="0010124A">
      <w:rPr>
        <w:vertAlign w:val="superscript"/>
      </w:rPr>
      <w:t>ο</w:t>
    </w:r>
    <w:r>
      <w:t xml:space="preserve"> λήμμα, </w:t>
    </w:r>
    <w:r>
      <w:rPr>
        <w:lang w:val="en-US"/>
      </w:rPr>
      <w:t>Environmental issues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1AC" w:rsidRPr="0035596E" w:rsidRDefault="006071AC">
    <w:pPr>
      <w:pStyle w:val="Header"/>
    </w:pPr>
    <w:r>
      <w:rPr>
        <w:lang w:val="en-US"/>
      </w:rPr>
      <w:t>4</w:t>
    </w:r>
    <w:r w:rsidRPr="00A16B7D">
      <w:rPr>
        <w:vertAlign w:val="superscript"/>
      </w:rPr>
      <w:t>ο</w:t>
    </w:r>
    <w:r>
      <w:t xml:space="preserve"> λήμμα, </w:t>
    </w:r>
    <w:r>
      <w:rPr>
        <w:lang w:val="en-US"/>
      </w:rPr>
      <w:t>Environmental issues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EA8" w:rsidRPr="000B4534" w:rsidRDefault="000B4534">
    <w:pPr>
      <w:pStyle w:val="Header"/>
      <w:rPr>
        <w:lang w:val="en-US"/>
      </w:rPr>
    </w:pPr>
    <w:r>
      <w:t>5</w:t>
    </w:r>
    <w:r w:rsidRPr="000B4534">
      <w:rPr>
        <w:vertAlign w:val="superscript"/>
      </w:rPr>
      <w:t>ο</w:t>
    </w:r>
    <w:r>
      <w:t xml:space="preserve"> λήμμα, </w:t>
    </w:r>
    <w:r>
      <w:rPr>
        <w:lang w:val="en-US"/>
      </w:rPr>
      <w:t>Recycling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C0971"/>
    <w:multiLevelType w:val="multilevel"/>
    <w:tmpl w:val="C6B80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iza">
    <w15:presenceInfo w15:providerId="None" w15:userId="Eliz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F6F"/>
    <w:rsid w:val="00002A01"/>
    <w:rsid w:val="00007924"/>
    <w:rsid w:val="0004014D"/>
    <w:rsid w:val="000564D8"/>
    <w:rsid w:val="000622EB"/>
    <w:rsid w:val="00075639"/>
    <w:rsid w:val="00087AB6"/>
    <w:rsid w:val="00092CB6"/>
    <w:rsid w:val="00097349"/>
    <w:rsid w:val="000A37A0"/>
    <w:rsid w:val="000B4534"/>
    <w:rsid w:val="0010124A"/>
    <w:rsid w:val="00153AC0"/>
    <w:rsid w:val="001654BB"/>
    <w:rsid w:val="00171259"/>
    <w:rsid w:val="001D01EA"/>
    <w:rsid w:val="001D49CF"/>
    <w:rsid w:val="001E298D"/>
    <w:rsid w:val="001F18CB"/>
    <w:rsid w:val="002076F6"/>
    <w:rsid w:val="002078C1"/>
    <w:rsid w:val="00210A1B"/>
    <w:rsid w:val="002468C1"/>
    <w:rsid w:val="002B3A1F"/>
    <w:rsid w:val="0035596E"/>
    <w:rsid w:val="00360298"/>
    <w:rsid w:val="00382C8E"/>
    <w:rsid w:val="0039413F"/>
    <w:rsid w:val="0043780B"/>
    <w:rsid w:val="00446D7C"/>
    <w:rsid w:val="0046485E"/>
    <w:rsid w:val="0048042B"/>
    <w:rsid w:val="004D244C"/>
    <w:rsid w:val="00507902"/>
    <w:rsid w:val="00510CF3"/>
    <w:rsid w:val="005131C9"/>
    <w:rsid w:val="00566498"/>
    <w:rsid w:val="00570719"/>
    <w:rsid w:val="00577F6F"/>
    <w:rsid w:val="00582C20"/>
    <w:rsid w:val="005F2285"/>
    <w:rsid w:val="006071AC"/>
    <w:rsid w:val="00621108"/>
    <w:rsid w:val="006256E6"/>
    <w:rsid w:val="00677B97"/>
    <w:rsid w:val="006859A8"/>
    <w:rsid w:val="006B425A"/>
    <w:rsid w:val="006C4CCF"/>
    <w:rsid w:val="006E417A"/>
    <w:rsid w:val="006F0F40"/>
    <w:rsid w:val="00700D86"/>
    <w:rsid w:val="00737AA3"/>
    <w:rsid w:val="00756502"/>
    <w:rsid w:val="007773EB"/>
    <w:rsid w:val="00777DAC"/>
    <w:rsid w:val="007865EF"/>
    <w:rsid w:val="007D1510"/>
    <w:rsid w:val="007F6E3B"/>
    <w:rsid w:val="0081603C"/>
    <w:rsid w:val="00817750"/>
    <w:rsid w:val="00825A2F"/>
    <w:rsid w:val="00834E3D"/>
    <w:rsid w:val="0088147F"/>
    <w:rsid w:val="00894AD6"/>
    <w:rsid w:val="008A3330"/>
    <w:rsid w:val="008A5320"/>
    <w:rsid w:val="008A6E98"/>
    <w:rsid w:val="008D3107"/>
    <w:rsid w:val="008E6F82"/>
    <w:rsid w:val="00927101"/>
    <w:rsid w:val="00965A5A"/>
    <w:rsid w:val="00970F53"/>
    <w:rsid w:val="0097118B"/>
    <w:rsid w:val="00977A82"/>
    <w:rsid w:val="00A16B7D"/>
    <w:rsid w:val="00A35B7F"/>
    <w:rsid w:val="00A52959"/>
    <w:rsid w:val="00A626DE"/>
    <w:rsid w:val="00A746A5"/>
    <w:rsid w:val="00A77E6D"/>
    <w:rsid w:val="00A811F6"/>
    <w:rsid w:val="00A96299"/>
    <w:rsid w:val="00AA2FFE"/>
    <w:rsid w:val="00AC0D65"/>
    <w:rsid w:val="00AD05AF"/>
    <w:rsid w:val="00B719B7"/>
    <w:rsid w:val="00B802BC"/>
    <w:rsid w:val="00B80348"/>
    <w:rsid w:val="00BB47F0"/>
    <w:rsid w:val="00BE6BBC"/>
    <w:rsid w:val="00C0634F"/>
    <w:rsid w:val="00C2461E"/>
    <w:rsid w:val="00CC53D9"/>
    <w:rsid w:val="00CC7082"/>
    <w:rsid w:val="00CD02BB"/>
    <w:rsid w:val="00CE7F05"/>
    <w:rsid w:val="00D00C69"/>
    <w:rsid w:val="00D1252A"/>
    <w:rsid w:val="00D5749F"/>
    <w:rsid w:val="00D878FE"/>
    <w:rsid w:val="00D92F23"/>
    <w:rsid w:val="00DA5079"/>
    <w:rsid w:val="00DA6C99"/>
    <w:rsid w:val="00E17EA8"/>
    <w:rsid w:val="00E250DC"/>
    <w:rsid w:val="00E2515D"/>
    <w:rsid w:val="00E30656"/>
    <w:rsid w:val="00E56C42"/>
    <w:rsid w:val="00E61636"/>
    <w:rsid w:val="00E65851"/>
    <w:rsid w:val="00E71490"/>
    <w:rsid w:val="00E90949"/>
    <w:rsid w:val="00E92B45"/>
    <w:rsid w:val="00E961BD"/>
    <w:rsid w:val="00EF43C4"/>
    <w:rsid w:val="00F11BFD"/>
    <w:rsid w:val="00F23F3B"/>
    <w:rsid w:val="00F327F8"/>
    <w:rsid w:val="00F513EB"/>
    <w:rsid w:val="00F64D0F"/>
    <w:rsid w:val="00F70615"/>
    <w:rsid w:val="00FA597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36FE9F1-194B-467E-91AC-5E0BA712C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90949"/>
    <w:pPr>
      <w:keepNext/>
      <w:keepLines/>
      <w:spacing w:before="240" w:after="0" w:line="4560" w:lineRule="auto"/>
      <w:outlineLvl w:val="0"/>
    </w:pPr>
    <w:rPr>
      <w:rFonts w:ascii="Arial" w:eastAsiaTheme="majorEastAsia" w:hAnsi="Arial" w:cstheme="majorBidi"/>
      <w:color w:val="FF0000"/>
      <w:sz w:val="34"/>
      <w:szCs w:val="32"/>
    </w:rPr>
  </w:style>
  <w:style w:type="paragraph" w:styleId="Heading2">
    <w:name w:val="heading 2"/>
    <w:basedOn w:val="Normal"/>
    <w:next w:val="Normal"/>
    <w:link w:val="Heading2Char"/>
    <w:uiPriority w:val="9"/>
    <w:unhideWhenUsed/>
    <w:qFormat/>
    <w:rsid w:val="007865E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10C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7F6F"/>
    <w:rPr>
      <w:color w:val="0000FF"/>
      <w:u w:val="single"/>
    </w:rPr>
  </w:style>
  <w:style w:type="paragraph" w:styleId="NormalWeb">
    <w:name w:val="Normal (Web)"/>
    <w:basedOn w:val="Normal"/>
    <w:uiPriority w:val="99"/>
    <w:semiHidden/>
    <w:unhideWhenUsed/>
    <w:rsid w:val="00577F6F"/>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Header">
    <w:name w:val="header"/>
    <w:basedOn w:val="Normal"/>
    <w:link w:val="HeaderChar"/>
    <w:uiPriority w:val="99"/>
    <w:unhideWhenUsed/>
    <w:rsid w:val="00CC7082"/>
    <w:pPr>
      <w:tabs>
        <w:tab w:val="center" w:pos="4153"/>
        <w:tab w:val="right" w:pos="8306"/>
      </w:tabs>
      <w:spacing w:after="0" w:line="240" w:lineRule="auto"/>
    </w:pPr>
  </w:style>
  <w:style w:type="character" w:customStyle="1" w:styleId="HeaderChar">
    <w:name w:val="Header Char"/>
    <w:basedOn w:val="DefaultParagraphFont"/>
    <w:link w:val="Header"/>
    <w:uiPriority w:val="99"/>
    <w:rsid w:val="00CC7082"/>
  </w:style>
  <w:style w:type="paragraph" w:styleId="Footer">
    <w:name w:val="footer"/>
    <w:basedOn w:val="Normal"/>
    <w:link w:val="FooterChar"/>
    <w:uiPriority w:val="99"/>
    <w:unhideWhenUsed/>
    <w:rsid w:val="00CC7082"/>
    <w:pPr>
      <w:tabs>
        <w:tab w:val="center" w:pos="4153"/>
        <w:tab w:val="right" w:pos="8306"/>
      </w:tabs>
      <w:spacing w:after="0" w:line="240" w:lineRule="auto"/>
    </w:pPr>
  </w:style>
  <w:style w:type="character" w:customStyle="1" w:styleId="FooterChar">
    <w:name w:val="Footer Char"/>
    <w:basedOn w:val="DefaultParagraphFont"/>
    <w:link w:val="Footer"/>
    <w:uiPriority w:val="99"/>
    <w:rsid w:val="00CC7082"/>
  </w:style>
  <w:style w:type="character" w:customStyle="1" w:styleId="Heading1Char">
    <w:name w:val="Heading 1 Char"/>
    <w:basedOn w:val="DefaultParagraphFont"/>
    <w:link w:val="Heading1"/>
    <w:uiPriority w:val="9"/>
    <w:rsid w:val="00E90949"/>
    <w:rPr>
      <w:rFonts w:ascii="Arial" w:eastAsiaTheme="majorEastAsia" w:hAnsi="Arial" w:cstheme="majorBidi"/>
      <w:color w:val="FF0000"/>
      <w:sz w:val="34"/>
      <w:szCs w:val="32"/>
    </w:rPr>
  </w:style>
  <w:style w:type="character" w:customStyle="1" w:styleId="Heading2Char">
    <w:name w:val="Heading 2 Char"/>
    <w:basedOn w:val="DefaultParagraphFont"/>
    <w:link w:val="Heading2"/>
    <w:uiPriority w:val="9"/>
    <w:rsid w:val="007865EF"/>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0A37A0"/>
    <w:pPr>
      <w:outlineLvl w:val="9"/>
    </w:pPr>
    <w:rPr>
      <w:lang w:val="en-US"/>
    </w:rPr>
  </w:style>
  <w:style w:type="paragraph" w:styleId="TOC1">
    <w:name w:val="toc 1"/>
    <w:basedOn w:val="Normal"/>
    <w:next w:val="Normal"/>
    <w:autoRedefine/>
    <w:uiPriority w:val="39"/>
    <w:unhideWhenUsed/>
    <w:rsid w:val="000A37A0"/>
    <w:pPr>
      <w:spacing w:after="100"/>
    </w:pPr>
  </w:style>
  <w:style w:type="paragraph" w:styleId="EndnoteText">
    <w:name w:val="endnote text"/>
    <w:basedOn w:val="Normal"/>
    <w:link w:val="EndnoteTextChar"/>
    <w:uiPriority w:val="99"/>
    <w:semiHidden/>
    <w:unhideWhenUsed/>
    <w:rsid w:val="000A37A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37A0"/>
    <w:rPr>
      <w:sz w:val="20"/>
      <w:szCs w:val="20"/>
    </w:rPr>
  </w:style>
  <w:style w:type="character" w:styleId="EndnoteReference">
    <w:name w:val="endnote reference"/>
    <w:basedOn w:val="DefaultParagraphFont"/>
    <w:uiPriority w:val="99"/>
    <w:semiHidden/>
    <w:unhideWhenUsed/>
    <w:rsid w:val="000A37A0"/>
    <w:rPr>
      <w:vertAlign w:val="superscript"/>
    </w:rPr>
  </w:style>
  <w:style w:type="table" w:styleId="TableGrid">
    <w:name w:val="Table Grid"/>
    <w:basedOn w:val="TableNormal"/>
    <w:uiPriority w:val="39"/>
    <w:rsid w:val="00E616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510CF3"/>
    <w:rPr>
      <w:rFonts w:asciiTheme="majorHAnsi" w:eastAsiaTheme="majorEastAsia" w:hAnsiTheme="majorHAnsi" w:cstheme="majorBidi"/>
      <w:color w:val="1F4D78" w:themeColor="accent1" w:themeShade="7F"/>
      <w:sz w:val="24"/>
      <w:szCs w:val="24"/>
    </w:rPr>
  </w:style>
  <w:style w:type="paragraph" w:styleId="TOC2">
    <w:name w:val="toc 2"/>
    <w:basedOn w:val="Normal"/>
    <w:next w:val="Normal"/>
    <w:autoRedefine/>
    <w:uiPriority w:val="39"/>
    <w:unhideWhenUsed/>
    <w:rsid w:val="00510CF3"/>
    <w:pPr>
      <w:spacing w:after="100"/>
      <w:ind w:left="220"/>
    </w:pPr>
  </w:style>
  <w:style w:type="paragraph" w:styleId="TOC3">
    <w:name w:val="toc 3"/>
    <w:basedOn w:val="Normal"/>
    <w:next w:val="Normal"/>
    <w:autoRedefine/>
    <w:uiPriority w:val="39"/>
    <w:unhideWhenUsed/>
    <w:rsid w:val="00510CF3"/>
    <w:pPr>
      <w:spacing w:after="100"/>
      <w:ind w:left="440"/>
    </w:pPr>
  </w:style>
  <w:style w:type="paragraph" w:styleId="NoSpacing">
    <w:name w:val="No Spacing"/>
    <w:link w:val="NoSpacingChar"/>
    <w:uiPriority w:val="1"/>
    <w:qFormat/>
    <w:rsid w:val="008A532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8A5320"/>
    <w:rPr>
      <w:rFonts w:eastAsiaTheme="minorEastAsia"/>
      <w:lang w:val="en-US"/>
    </w:rPr>
  </w:style>
  <w:style w:type="paragraph" w:styleId="BalloonText">
    <w:name w:val="Balloon Text"/>
    <w:basedOn w:val="Normal"/>
    <w:link w:val="BalloonTextChar"/>
    <w:uiPriority w:val="99"/>
    <w:semiHidden/>
    <w:unhideWhenUsed/>
    <w:rsid w:val="00F64D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D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892644">
      <w:bodyDiv w:val="1"/>
      <w:marLeft w:val="0"/>
      <w:marRight w:val="0"/>
      <w:marTop w:val="0"/>
      <w:marBottom w:val="0"/>
      <w:divBdr>
        <w:top w:val="none" w:sz="0" w:space="0" w:color="auto"/>
        <w:left w:val="none" w:sz="0" w:space="0" w:color="auto"/>
        <w:bottom w:val="none" w:sz="0" w:space="0" w:color="auto"/>
        <w:right w:val="none" w:sz="0" w:space="0" w:color="auto"/>
      </w:divBdr>
      <w:divsChild>
        <w:div w:id="324364246">
          <w:marLeft w:val="336"/>
          <w:marRight w:val="0"/>
          <w:marTop w:val="120"/>
          <w:marBottom w:val="312"/>
          <w:divBdr>
            <w:top w:val="none" w:sz="0" w:space="0" w:color="auto"/>
            <w:left w:val="none" w:sz="0" w:space="0" w:color="auto"/>
            <w:bottom w:val="none" w:sz="0" w:space="0" w:color="auto"/>
            <w:right w:val="none" w:sz="0" w:space="0" w:color="auto"/>
          </w:divBdr>
          <w:divsChild>
            <w:div w:id="13433876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60086050">
      <w:bodyDiv w:val="1"/>
      <w:marLeft w:val="0"/>
      <w:marRight w:val="0"/>
      <w:marTop w:val="0"/>
      <w:marBottom w:val="0"/>
      <w:divBdr>
        <w:top w:val="none" w:sz="0" w:space="0" w:color="auto"/>
        <w:left w:val="none" w:sz="0" w:space="0" w:color="auto"/>
        <w:bottom w:val="none" w:sz="0" w:space="0" w:color="auto"/>
        <w:right w:val="none" w:sz="0" w:space="0" w:color="auto"/>
      </w:divBdr>
    </w:div>
    <w:div w:id="783425996">
      <w:bodyDiv w:val="1"/>
      <w:marLeft w:val="0"/>
      <w:marRight w:val="0"/>
      <w:marTop w:val="0"/>
      <w:marBottom w:val="0"/>
      <w:divBdr>
        <w:top w:val="none" w:sz="0" w:space="0" w:color="auto"/>
        <w:left w:val="none" w:sz="0" w:space="0" w:color="auto"/>
        <w:bottom w:val="none" w:sz="0" w:space="0" w:color="auto"/>
        <w:right w:val="none" w:sz="0" w:space="0" w:color="auto"/>
      </w:divBdr>
      <w:divsChild>
        <w:div w:id="1150287877">
          <w:marLeft w:val="336"/>
          <w:marRight w:val="0"/>
          <w:marTop w:val="120"/>
          <w:marBottom w:val="312"/>
          <w:divBdr>
            <w:top w:val="none" w:sz="0" w:space="0" w:color="auto"/>
            <w:left w:val="none" w:sz="0" w:space="0" w:color="auto"/>
            <w:bottom w:val="none" w:sz="0" w:space="0" w:color="auto"/>
            <w:right w:val="none" w:sz="0" w:space="0" w:color="auto"/>
          </w:divBdr>
          <w:divsChild>
            <w:div w:id="81044272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852651847">
          <w:marLeft w:val="336"/>
          <w:marRight w:val="0"/>
          <w:marTop w:val="120"/>
          <w:marBottom w:val="312"/>
          <w:divBdr>
            <w:top w:val="none" w:sz="0" w:space="0" w:color="auto"/>
            <w:left w:val="none" w:sz="0" w:space="0" w:color="auto"/>
            <w:bottom w:val="none" w:sz="0" w:space="0" w:color="auto"/>
            <w:right w:val="none" w:sz="0" w:space="0" w:color="auto"/>
          </w:divBdr>
          <w:divsChild>
            <w:div w:id="112800787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867909018">
      <w:bodyDiv w:val="1"/>
      <w:marLeft w:val="0"/>
      <w:marRight w:val="0"/>
      <w:marTop w:val="0"/>
      <w:marBottom w:val="0"/>
      <w:divBdr>
        <w:top w:val="none" w:sz="0" w:space="0" w:color="auto"/>
        <w:left w:val="none" w:sz="0" w:space="0" w:color="auto"/>
        <w:bottom w:val="none" w:sz="0" w:space="0" w:color="auto"/>
        <w:right w:val="none" w:sz="0" w:space="0" w:color="auto"/>
      </w:divBdr>
      <w:divsChild>
        <w:div w:id="128786994">
          <w:marLeft w:val="336"/>
          <w:marRight w:val="0"/>
          <w:marTop w:val="120"/>
          <w:marBottom w:val="312"/>
          <w:divBdr>
            <w:top w:val="none" w:sz="0" w:space="0" w:color="auto"/>
            <w:left w:val="none" w:sz="0" w:space="0" w:color="auto"/>
            <w:bottom w:val="none" w:sz="0" w:space="0" w:color="auto"/>
            <w:right w:val="none" w:sz="0" w:space="0" w:color="auto"/>
          </w:divBdr>
          <w:divsChild>
            <w:div w:id="47306039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516185006">
          <w:blockQuote w:val="1"/>
          <w:marLeft w:val="0"/>
          <w:marRight w:val="0"/>
          <w:marTop w:val="240"/>
          <w:marBottom w:val="240"/>
          <w:divBdr>
            <w:top w:val="none" w:sz="0" w:space="0" w:color="auto"/>
            <w:left w:val="none" w:sz="0" w:space="0" w:color="auto"/>
            <w:bottom w:val="none" w:sz="0" w:space="0" w:color="auto"/>
            <w:right w:val="none" w:sz="0" w:space="0" w:color="auto"/>
          </w:divBdr>
        </w:div>
        <w:div w:id="75983552">
          <w:blockQuote w:val="1"/>
          <w:marLeft w:val="0"/>
          <w:marRight w:val="0"/>
          <w:marTop w:val="240"/>
          <w:marBottom w:val="240"/>
          <w:divBdr>
            <w:top w:val="none" w:sz="0" w:space="0" w:color="auto"/>
            <w:left w:val="none" w:sz="0" w:space="0" w:color="auto"/>
            <w:bottom w:val="none" w:sz="0" w:space="0" w:color="auto"/>
            <w:right w:val="none" w:sz="0" w:space="0" w:color="auto"/>
          </w:divBdr>
        </w:div>
        <w:div w:id="1805927196">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404376468">
      <w:bodyDiv w:val="1"/>
      <w:marLeft w:val="0"/>
      <w:marRight w:val="0"/>
      <w:marTop w:val="0"/>
      <w:marBottom w:val="0"/>
      <w:divBdr>
        <w:top w:val="none" w:sz="0" w:space="0" w:color="auto"/>
        <w:left w:val="none" w:sz="0" w:space="0" w:color="auto"/>
        <w:bottom w:val="none" w:sz="0" w:space="0" w:color="auto"/>
        <w:right w:val="none" w:sz="0" w:space="0" w:color="auto"/>
      </w:divBdr>
    </w:div>
    <w:div w:id="1526021430">
      <w:bodyDiv w:val="1"/>
      <w:marLeft w:val="0"/>
      <w:marRight w:val="0"/>
      <w:marTop w:val="0"/>
      <w:marBottom w:val="0"/>
      <w:divBdr>
        <w:top w:val="none" w:sz="0" w:space="0" w:color="auto"/>
        <w:left w:val="none" w:sz="0" w:space="0" w:color="auto"/>
        <w:bottom w:val="none" w:sz="0" w:space="0" w:color="auto"/>
        <w:right w:val="none" w:sz="0" w:space="0" w:color="auto"/>
      </w:divBdr>
      <w:divsChild>
        <w:div w:id="1495607095">
          <w:marLeft w:val="336"/>
          <w:marRight w:val="0"/>
          <w:marTop w:val="120"/>
          <w:marBottom w:val="312"/>
          <w:divBdr>
            <w:top w:val="none" w:sz="0" w:space="0" w:color="auto"/>
            <w:left w:val="none" w:sz="0" w:space="0" w:color="auto"/>
            <w:bottom w:val="none" w:sz="0" w:space="0" w:color="auto"/>
            <w:right w:val="none" w:sz="0" w:space="0" w:color="auto"/>
          </w:divBdr>
          <w:divsChild>
            <w:div w:id="100771328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427390700">
          <w:marLeft w:val="336"/>
          <w:marRight w:val="0"/>
          <w:marTop w:val="120"/>
          <w:marBottom w:val="312"/>
          <w:divBdr>
            <w:top w:val="none" w:sz="0" w:space="0" w:color="auto"/>
            <w:left w:val="none" w:sz="0" w:space="0" w:color="auto"/>
            <w:bottom w:val="none" w:sz="0" w:space="0" w:color="auto"/>
            <w:right w:val="none" w:sz="0" w:space="0" w:color="auto"/>
          </w:divBdr>
          <w:divsChild>
            <w:div w:id="177590370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47029858">
          <w:marLeft w:val="336"/>
          <w:marRight w:val="0"/>
          <w:marTop w:val="120"/>
          <w:marBottom w:val="312"/>
          <w:divBdr>
            <w:top w:val="none" w:sz="0" w:space="0" w:color="auto"/>
            <w:left w:val="none" w:sz="0" w:space="0" w:color="auto"/>
            <w:bottom w:val="none" w:sz="0" w:space="0" w:color="auto"/>
            <w:right w:val="none" w:sz="0" w:space="0" w:color="auto"/>
          </w:divBdr>
          <w:divsChild>
            <w:div w:id="20119099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14990322">
          <w:marLeft w:val="336"/>
          <w:marRight w:val="0"/>
          <w:marTop w:val="120"/>
          <w:marBottom w:val="312"/>
          <w:divBdr>
            <w:top w:val="none" w:sz="0" w:space="0" w:color="auto"/>
            <w:left w:val="none" w:sz="0" w:space="0" w:color="auto"/>
            <w:bottom w:val="none" w:sz="0" w:space="0" w:color="auto"/>
            <w:right w:val="none" w:sz="0" w:space="0" w:color="auto"/>
          </w:divBdr>
          <w:divsChild>
            <w:div w:id="214697063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57340522">
      <w:bodyDiv w:val="1"/>
      <w:marLeft w:val="0"/>
      <w:marRight w:val="0"/>
      <w:marTop w:val="0"/>
      <w:marBottom w:val="0"/>
      <w:divBdr>
        <w:top w:val="none" w:sz="0" w:space="0" w:color="auto"/>
        <w:left w:val="none" w:sz="0" w:space="0" w:color="auto"/>
        <w:bottom w:val="none" w:sz="0" w:space="0" w:color="auto"/>
        <w:right w:val="none" w:sz="0" w:space="0" w:color="auto"/>
      </w:divBdr>
      <w:divsChild>
        <w:div w:id="822819993">
          <w:marLeft w:val="336"/>
          <w:marRight w:val="0"/>
          <w:marTop w:val="120"/>
          <w:marBottom w:val="312"/>
          <w:divBdr>
            <w:top w:val="none" w:sz="0" w:space="0" w:color="auto"/>
            <w:left w:val="none" w:sz="0" w:space="0" w:color="auto"/>
            <w:bottom w:val="none" w:sz="0" w:space="0" w:color="auto"/>
            <w:right w:val="none" w:sz="0" w:space="0" w:color="auto"/>
          </w:divBdr>
          <w:divsChild>
            <w:div w:id="76245480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103063280">
          <w:marLeft w:val="336"/>
          <w:marRight w:val="0"/>
          <w:marTop w:val="120"/>
          <w:marBottom w:val="312"/>
          <w:divBdr>
            <w:top w:val="none" w:sz="0" w:space="0" w:color="auto"/>
            <w:left w:val="none" w:sz="0" w:space="0" w:color="auto"/>
            <w:bottom w:val="none" w:sz="0" w:space="0" w:color="auto"/>
            <w:right w:val="none" w:sz="0" w:space="0" w:color="auto"/>
          </w:divBdr>
          <w:divsChild>
            <w:div w:id="130196307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08464667">
          <w:marLeft w:val="336"/>
          <w:marRight w:val="0"/>
          <w:marTop w:val="120"/>
          <w:marBottom w:val="312"/>
          <w:divBdr>
            <w:top w:val="none" w:sz="0" w:space="0" w:color="auto"/>
            <w:left w:val="none" w:sz="0" w:space="0" w:color="auto"/>
            <w:bottom w:val="none" w:sz="0" w:space="0" w:color="auto"/>
            <w:right w:val="none" w:sz="0" w:space="0" w:color="auto"/>
          </w:divBdr>
          <w:divsChild>
            <w:div w:id="11135932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4917743">
          <w:marLeft w:val="336"/>
          <w:marRight w:val="0"/>
          <w:marTop w:val="120"/>
          <w:marBottom w:val="312"/>
          <w:divBdr>
            <w:top w:val="none" w:sz="0" w:space="0" w:color="auto"/>
            <w:left w:val="none" w:sz="0" w:space="0" w:color="auto"/>
            <w:bottom w:val="none" w:sz="0" w:space="0" w:color="auto"/>
            <w:right w:val="none" w:sz="0" w:space="0" w:color="auto"/>
          </w:divBdr>
          <w:divsChild>
            <w:div w:id="28720540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831293673">
      <w:bodyDiv w:val="1"/>
      <w:marLeft w:val="0"/>
      <w:marRight w:val="0"/>
      <w:marTop w:val="0"/>
      <w:marBottom w:val="0"/>
      <w:divBdr>
        <w:top w:val="none" w:sz="0" w:space="0" w:color="auto"/>
        <w:left w:val="none" w:sz="0" w:space="0" w:color="auto"/>
        <w:bottom w:val="none" w:sz="0" w:space="0" w:color="auto"/>
        <w:right w:val="none" w:sz="0" w:space="0" w:color="auto"/>
      </w:divBdr>
      <w:divsChild>
        <w:div w:id="1314020354">
          <w:marLeft w:val="336"/>
          <w:marRight w:val="0"/>
          <w:marTop w:val="120"/>
          <w:marBottom w:val="312"/>
          <w:divBdr>
            <w:top w:val="none" w:sz="0" w:space="0" w:color="auto"/>
            <w:left w:val="none" w:sz="0" w:space="0" w:color="auto"/>
            <w:bottom w:val="none" w:sz="0" w:space="0" w:color="auto"/>
            <w:right w:val="none" w:sz="0" w:space="0" w:color="auto"/>
          </w:divBdr>
          <w:divsChild>
            <w:div w:id="180599807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48085451">
          <w:marLeft w:val="336"/>
          <w:marRight w:val="0"/>
          <w:marTop w:val="120"/>
          <w:marBottom w:val="312"/>
          <w:divBdr>
            <w:top w:val="none" w:sz="0" w:space="0" w:color="auto"/>
            <w:left w:val="none" w:sz="0" w:space="0" w:color="auto"/>
            <w:bottom w:val="none" w:sz="0" w:space="0" w:color="auto"/>
            <w:right w:val="none" w:sz="0" w:space="0" w:color="auto"/>
          </w:divBdr>
          <w:divsChild>
            <w:div w:id="135576977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909992204">
      <w:bodyDiv w:val="1"/>
      <w:marLeft w:val="0"/>
      <w:marRight w:val="0"/>
      <w:marTop w:val="0"/>
      <w:marBottom w:val="0"/>
      <w:divBdr>
        <w:top w:val="none" w:sz="0" w:space="0" w:color="auto"/>
        <w:left w:val="none" w:sz="0" w:space="0" w:color="auto"/>
        <w:bottom w:val="none" w:sz="0" w:space="0" w:color="auto"/>
        <w:right w:val="none" w:sz="0" w:space="0" w:color="auto"/>
      </w:divBdr>
    </w:div>
    <w:div w:id="1947998506">
      <w:bodyDiv w:val="1"/>
      <w:marLeft w:val="0"/>
      <w:marRight w:val="0"/>
      <w:marTop w:val="0"/>
      <w:marBottom w:val="0"/>
      <w:divBdr>
        <w:top w:val="none" w:sz="0" w:space="0" w:color="auto"/>
        <w:left w:val="none" w:sz="0" w:space="0" w:color="auto"/>
        <w:bottom w:val="none" w:sz="0" w:space="0" w:color="auto"/>
        <w:right w:val="none" w:sz="0" w:space="0" w:color="auto"/>
      </w:divBdr>
      <w:divsChild>
        <w:div w:id="1461875255">
          <w:marLeft w:val="336"/>
          <w:marRight w:val="0"/>
          <w:marTop w:val="120"/>
          <w:marBottom w:val="312"/>
          <w:divBdr>
            <w:top w:val="none" w:sz="0" w:space="0" w:color="auto"/>
            <w:left w:val="none" w:sz="0" w:space="0" w:color="auto"/>
            <w:bottom w:val="none" w:sz="0" w:space="0" w:color="auto"/>
            <w:right w:val="none" w:sz="0" w:space="0" w:color="auto"/>
          </w:divBdr>
          <w:divsChild>
            <w:div w:id="176537459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12211746">
          <w:blockQuote w:val="1"/>
          <w:marLeft w:val="0"/>
          <w:marRight w:val="0"/>
          <w:marTop w:val="240"/>
          <w:marBottom w:val="240"/>
          <w:divBdr>
            <w:top w:val="none" w:sz="0" w:space="0" w:color="auto"/>
            <w:left w:val="none" w:sz="0" w:space="0" w:color="auto"/>
            <w:bottom w:val="none" w:sz="0" w:space="0" w:color="auto"/>
            <w:right w:val="none" w:sz="0" w:space="0" w:color="auto"/>
          </w:divBdr>
        </w:div>
        <w:div w:id="175073012">
          <w:blockQuote w:val="1"/>
          <w:marLeft w:val="0"/>
          <w:marRight w:val="0"/>
          <w:marTop w:val="240"/>
          <w:marBottom w:val="240"/>
          <w:divBdr>
            <w:top w:val="none" w:sz="0" w:space="0" w:color="auto"/>
            <w:left w:val="none" w:sz="0" w:space="0" w:color="auto"/>
            <w:bottom w:val="none" w:sz="0" w:space="0" w:color="auto"/>
            <w:right w:val="none" w:sz="0" w:space="0" w:color="auto"/>
          </w:divBdr>
        </w:div>
        <w:div w:id="1108038171">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2063208927">
      <w:bodyDiv w:val="1"/>
      <w:marLeft w:val="0"/>
      <w:marRight w:val="0"/>
      <w:marTop w:val="0"/>
      <w:marBottom w:val="0"/>
      <w:divBdr>
        <w:top w:val="none" w:sz="0" w:space="0" w:color="auto"/>
        <w:left w:val="none" w:sz="0" w:space="0" w:color="auto"/>
        <w:bottom w:val="none" w:sz="0" w:space="0" w:color="auto"/>
        <w:right w:val="none" w:sz="0" w:space="0" w:color="auto"/>
      </w:divBdr>
      <w:divsChild>
        <w:div w:id="78019356">
          <w:marLeft w:val="336"/>
          <w:marRight w:val="0"/>
          <w:marTop w:val="120"/>
          <w:marBottom w:val="312"/>
          <w:divBdr>
            <w:top w:val="none" w:sz="0" w:space="0" w:color="auto"/>
            <w:left w:val="none" w:sz="0" w:space="0" w:color="auto"/>
            <w:bottom w:val="none" w:sz="0" w:space="0" w:color="auto"/>
            <w:right w:val="none" w:sz="0" w:space="0" w:color="auto"/>
          </w:divBdr>
          <w:divsChild>
            <w:div w:id="107153800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45143927">
          <w:marLeft w:val="336"/>
          <w:marRight w:val="0"/>
          <w:marTop w:val="120"/>
          <w:marBottom w:val="312"/>
          <w:divBdr>
            <w:top w:val="none" w:sz="0" w:space="0" w:color="auto"/>
            <w:left w:val="none" w:sz="0" w:space="0" w:color="auto"/>
            <w:bottom w:val="none" w:sz="0" w:space="0" w:color="auto"/>
            <w:right w:val="none" w:sz="0" w:space="0" w:color="auto"/>
          </w:divBdr>
          <w:divsChild>
            <w:div w:id="210950134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diagramLayout" Target="diagrams/layout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diagramData" Target="diagrams/data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microsoft.com/office/2007/relationships/diagramDrawing" Target="diagrams/drawing1.xml"/><Relationship Id="rId5" Type="http://schemas.openxmlformats.org/officeDocument/2006/relationships/webSettings" Target="webSettings.xml"/><Relationship Id="rId15" Type="http://schemas.openxmlformats.org/officeDocument/2006/relationships/image" Target="media/image1.gif"/><Relationship Id="rId23" Type="http://schemas.openxmlformats.org/officeDocument/2006/relationships/diagramColors" Target="diagrams/colors1.xml"/><Relationship Id="rId28" Type="http://schemas.microsoft.com/office/2011/relationships/people" Target="people.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diagramQuickStyle" Target="diagrams/quickStyle1.xml"/><Relationship Id="rId27"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A1A2FE0-7966-4AE4-A46F-BF280A8A5330}" type="doc">
      <dgm:prSet loTypeId="urn:microsoft.com/office/officeart/2005/8/layout/orgChart1" loCatId="hierarchy" qsTypeId="urn:microsoft.com/office/officeart/2005/8/quickstyle/simple1" qsCatId="simple" csTypeId="urn:microsoft.com/office/officeart/2005/8/colors/accent1_3" csCatId="accent1" phldr="1"/>
      <dgm:spPr/>
      <dgm:t>
        <a:bodyPr/>
        <a:lstStyle/>
        <a:p>
          <a:endParaRPr lang="el-GR"/>
        </a:p>
      </dgm:t>
    </dgm:pt>
    <dgm:pt modelId="{E96A4EB6-3043-461E-B72A-DB7DC93FC9EB}" type="asst">
      <dgm:prSet phldrT="[Text]"/>
      <dgm:spPr/>
      <dgm:t>
        <a:bodyPr/>
        <a:lstStyle/>
        <a:p>
          <a:r>
            <a:rPr lang="el-GR"/>
            <a:t>Παππούς &amp; Γιαγιά</a:t>
          </a:r>
        </a:p>
      </dgm:t>
    </dgm:pt>
    <dgm:pt modelId="{674236F2-8F1D-4FB5-826B-94EC11A2CF58}" type="parTrans" cxnId="{B3F02F14-C20C-4879-855E-F9741B3D1EA2}">
      <dgm:prSet/>
      <dgm:spPr/>
      <dgm:t>
        <a:bodyPr/>
        <a:lstStyle/>
        <a:p>
          <a:endParaRPr lang="el-GR"/>
        </a:p>
      </dgm:t>
    </dgm:pt>
    <dgm:pt modelId="{AAE94371-E3CE-4D43-B2D1-4681690A46B7}" type="sibTrans" cxnId="{B3F02F14-C20C-4879-855E-F9741B3D1EA2}">
      <dgm:prSet/>
      <dgm:spPr/>
      <dgm:t>
        <a:bodyPr/>
        <a:lstStyle/>
        <a:p>
          <a:endParaRPr lang="el-GR"/>
        </a:p>
      </dgm:t>
    </dgm:pt>
    <dgm:pt modelId="{B8816B21-EA53-4BEC-A85E-8752D6DE9148}">
      <dgm:prSet phldrT="[Text]"/>
      <dgm:spPr/>
      <dgm:t>
        <a:bodyPr/>
        <a:lstStyle/>
        <a:p>
          <a:r>
            <a:rPr lang="el-GR"/>
            <a:t>Μαμά</a:t>
          </a:r>
        </a:p>
      </dgm:t>
    </dgm:pt>
    <dgm:pt modelId="{743958DF-1D6F-4FBA-98D6-5EE0E932DA80}" type="parTrans" cxnId="{CAA8FA9A-24B8-4654-9342-72E7C66891C9}">
      <dgm:prSet/>
      <dgm:spPr/>
      <dgm:t>
        <a:bodyPr/>
        <a:lstStyle/>
        <a:p>
          <a:endParaRPr lang="el-GR"/>
        </a:p>
      </dgm:t>
    </dgm:pt>
    <dgm:pt modelId="{E80378AA-BF65-4A45-9ADC-24909BC63119}" type="sibTrans" cxnId="{CAA8FA9A-24B8-4654-9342-72E7C66891C9}">
      <dgm:prSet/>
      <dgm:spPr/>
      <dgm:t>
        <a:bodyPr/>
        <a:lstStyle/>
        <a:p>
          <a:endParaRPr lang="el-GR"/>
        </a:p>
      </dgm:t>
    </dgm:pt>
    <dgm:pt modelId="{995200D3-5EC5-43FE-B20F-590CC7202081}">
      <dgm:prSet/>
      <dgm:spPr/>
      <dgm:t>
        <a:bodyPr/>
        <a:lstStyle/>
        <a:p>
          <a:r>
            <a:rPr lang="el-GR"/>
            <a:t>Θεία </a:t>
          </a:r>
        </a:p>
      </dgm:t>
    </dgm:pt>
    <dgm:pt modelId="{4B7F5BA4-8FA3-4CCE-A348-80EA0DEB441A}" type="parTrans" cxnId="{363DBF87-5A9C-4AFD-AD8A-4023EEA33BF5}">
      <dgm:prSet/>
      <dgm:spPr/>
      <dgm:t>
        <a:bodyPr/>
        <a:lstStyle/>
        <a:p>
          <a:endParaRPr lang="el-GR"/>
        </a:p>
      </dgm:t>
    </dgm:pt>
    <dgm:pt modelId="{8DC9A8F3-464B-40D3-AD6C-8DE0F1C04A68}" type="sibTrans" cxnId="{363DBF87-5A9C-4AFD-AD8A-4023EEA33BF5}">
      <dgm:prSet/>
      <dgm:spPr/>
      <dgm:t>
        <a:bodyPr/>
        <a:lstStyle/>
        <a:p>
          <a:endParaRPr lang="el-GR"/>
        </a:p>
      </dgm:t>
    </dgm:pt>
    <dgm:pt modelId="{FEDC364E-949E-42EC-B3E2-2A90DD97DBD7}">
      <dgm:prSet/>
      <dgm:spPr/>
      <dgm:t>
        <a:bodyPr/>
        <a:lstStyle/>
        <a:p>
          <a:r>
            <a:rPr lang="el-GR"/>
            <a:t>Ξάδερφος</a:t>
          </a:r>
        </a:p>
      </dgm:t>
    </dgm:pt>
    <dgm:pt modelId="{4C6936B1-AB90-45C1-A9C9-DBF99A0E64C5}" type="parTrans" cxnId="{FBD172A0-B922-4CFC-A1C2-C70A52C1BDAE}">
      <dgm:prSet/>
      <dgm:spPr/>
      <dgm:t>
        <a:bodyPr/>
        <a:lstStyle/>
        <a:p>
          <a:endParaRPr lang="el-GR"/>
        </a:p>
      </dgm:t>
    </dgm:pt>
    <dgm:pt modelId="{C31A38FA-60D7-4692-9535-7C9717B048F8}" type="sibTrans" cxnId="{FBD172A0-B922-4CFC-A1C2-C70A52C1BDAE}">
      <dgm:prSet/>
      <dgm:spPr/>
      <dgm:t>
        <a:bodyPr/>
        <a:lstStyle/>
        <a:p>
          <a:endParaRPr lang="el-GR"/>
        </a:p>
      </dgm:t>
    </dgm:pt>
    <dgm:pt modelId="{BE5736DE-C16F-4B17-8CB4-0CB1E49E5504}">
      <dgm:prSet/>
      <dgm:spPr/>
      <dgm:t>
        <a:bodyPr/>
        <a:lstStyle/>
        <a:p>
          <a:r>
            <a:rPr lang="el-GR"/>
            <a:t>Θεία</a:t>
          </a:r>
        </a:p>
      </dgm:t>
    </dgm:pt>
    <dgm:pt modelId="{052AC323-2869-4F67-AB3F-0B2DD39F59B5}" type="parTrans" cxnId="{1B3FD94C-C3BD-4F22-8FD7-A08731B8691C}">
      <dgm:prSet/>
      <dgm:spPr/>
      <dgm:t>
        <a:bodyPr/>
        <a:lstStyle/>
        <a:p>
          <a:endParaRPr lang="el-GR"/>
        </a:p>
      </dgm:t>
    </dgm:pt>
    <dgm:pt modelId="{70ECEEBB-1C8E-4559-BC44-892A6EF9F65D}" type="sibTrans" cxnId="{1B3FD94C-C3BD-4F22-8FD7-A08731B8691C}">
      <dgm:prSet/>
      <dgm:spPr/>
      <dgm:t>
        <a:bodyPr/>
        <a:lstStyle/>
        <a:p>
          <a:endParaRPr lang="el-GR"/>
        </a:p>
      </dgm:t>
    </dgm:pt>
    <dgm:pt modelId="{A11CC141-D4D0-47AE-A452-5EE673BB0AA6}">
      <dgm:prSet/>
      <dgm:spPr/>
      <dgm:t>
        <a:bodyPr/>
        <a:lstStyle/>
        <a:p>
          <a:r>
            <a:rPr lang="el-GR"/>
            <a:t>Θεία</a:t>
          </a:r>
        </a:p>
      </dgm:t>
    </dgm:pt>
    <dgm:pt modelId="{77FA141D-22EE-4186-BBD9-EFB4A1396FAB}" type="parTrans" cxnId="{CA0434FA-C77C-4DA1-9910-85A85E32FBF2}">
      <dgm:prSet/>
      <dgm:spPr/>
      <dgm:t>
        <a:bodyPr/>
        <a:lstStyle/>
        <a:p>
          <a:endParaRPr lang="el-GR"/>
        </a:p>
      </dgm:t>
    </dgm:pt>
    <dgm:pt modelId="{2FEC667E-36A0-4869-9FF9-39FAEC5159F9}" type="sibTrans" cxnId="{CA0434FA-C77C-4DA1-9910-85A85E32FBF2}">
      <dgm:prSet/>
      <dgm:spPr/>
      <dgm:t>
        <a:bodyPr/>
        <a:lstStyle/>
        <a:p>
          <a:endParaRPr lang="el-GR"/>
        </a:p>
      </dgm:t>
    </dgm:pt>
    <dgm:pt modelId="{D1FAC757-A376-468F-A73C-0A51E1F6C60C}">
      <dgm:prSet phldrT="[Text]"/>
      <dgm:spPr/>
      <dgm:t>
        <a:bodyPr/>
        <a:lstStyle/>
        <a:p>
          <a:r>
            <a:rPr lang="el-GR"/>
            <a:t>Θείος</a:t>
          </a:r>
        </a:p>
      </dgm:t>
    </dgm:pt>
    <dgm:pt modelId="{818A6A7C-FAD8-4236-BED9-6024A831CC78}" type="parTrans" cxnId="{4D9761B5-F981-4F2C-9542-AE94575BA091}">
      <dgm:prSet/>
      <dgm:spPr/>
      <dgm:t>
        <a:bodyPr/>
        <a:lstStyle/>
        <a:p>
          <a:endParaRPr lang="el-GR"/>
        </a:p>
      </dgm:t>
    </dgm:pt>
    <dgm:pt modelId="{0B7CC368-C3B8-4CEA-960F-5312F7601FE9}" type="sibTrans" cxnId="{4D9761B5-F981-4F2C-9542-AE94575BA091}">
      <dgm:prSet/>
      <dgm:spPr/>
      <dgm:t>
        <a:bodyPr/>
        <a:lstStyle/>
        <a:p>
          <a:endParaRPr lang="el-GR"/>
        </a:p>
      </dgm:t>
    </dgm:pt>
    <dgm:pt modelId="{A310F4DE-1AA2-43B1-A1EE-B509F9342EB6}">
      <dgm:prSet/>
      <dgm:spPr/>
      <dgm:t>
        <a:bodyPr/>
        <a:lstStyle/>
        <a:p>
          <a:r>
            <a:rPr lang="el-GR"/>
            <a:t>Ξάδερφος</a:t>
          </a:r>
        </a:p>
      </dgm:t>
    </dgm:pt>
    <dgm:pt modelId="{270A9ECF-7769-4D55-9360-38CC1547F1BA}" type="parTrans" cxnId="{2DC3ECA2-C53A-4FBB-8668-DD524B3DC32F}">
      <dgm:prSet/>
      <dgm:spPr/>
      <dgm:t>
        <a:bodyPr/>
        <a:lstStyle/>
        <a:p>
          <a:endParaRPr lang="el-GR"/>
        </a:p>
      </dgm:t>
    </dgm:pt>
    <dgm:pt modelId="{1625EBD0-D6F5-4474-9368-057472128F8A}" type="sibTrans" cxnId="{2DC3ECA2-C53A-4FBB-8668-DD524B3DC32F}">
      <dgm:prSet/>
      <dgm:spPr/>
      <dgm:t>
        <a:bodyPr/>
        <a:lstStyle/>
        <a:p>
          <a:endParaRPr lang="el-GR"/>
        </a:p>
      </dgm:t>
    </dgm:pt>
    <dgm:pt modelId="{8A8ED342-B4FE-4564-A031-81EAD8F81C82}">
      <dgm:prSet/>
      <dgm:spPr/>
      <dgm:t>
        <a:bodyPr/>
        <a:lstStyle/>
        <a:p>
          <a:r>
            <a:rPr lang="el-GR"/>
            <a:t>Ξαδέρφη</a:t>
          </a:r>
        </a:p>
      </dgm:t>
    </dgm:pt>
    <dgm:pt modelId="{9FA317A1-195C-4AF3-BC6C-6B6C05D79F58}" type="parTrans" cxnId="{831D12A2-1DF7-4361-8FDE-6C8D1B44BB7E}">
      <dgm:prSet/>
      <dgm:spPr/>
      <dgm:t>
        <a:bodyPr/>
        <a:lstStyle/>
        <a:p>
          <a:endParaRPr lang="el-GR"/>
        </a:p>
      </dgm:t>
    </dgm:pt>
    <dgm:pt modelId="{BE0F21EE-154E-4008-9FB2-9F7C748EB1F3}" type="sibTrans" cxnId="{831D12A2-1DF7-4361-8FDE-6C8D1B44BB7E}">
      <dgm:prSet/>
      <dgm:spPr/>
      <dgm:t>
        <a:bodyPr/>
        <a:lstStyle/>
        <a:p>
          <a:endParaRPr lang="el-GR"/>
        </a:p>
      </dgm:t>
    </dgm:pt>
    <dgm:pt modelId="{809517B9-59EA-4187-A086-CB7EB088144C}">
      <dgm:prSet/>
      <dgm:spPr/>
      <dgm:t>
        <a:bodyPr/>
        <a:lstStyle/>
        <a:p>
          <a:r>
            <a:rPr lang="el-GR"/>
            <a:t>Ξάδερφος</a:t>
          </a:r>
        </a:p>
      </dgm:t>
    </dgm:pt>
    <dgm:pt modelId="{23B61462-47D5-4A9A-93B0-ADB4F197F41C}" type="parTrans" cxnId="{211DEB83-1761-46C5-B942-BE7BDEE7EDA6}">
      <dgm:prSet/>
      <dgm:spPr/>
      <dgm:t>
        <a:bodyPr/>
        <a:lstStyle/>
        <a:p>
          <a:endParaRPr lang="el-GR"/>
        </a:p>
      </dgm:t>
    </dgm:pt>
    <dgm:pt modelId="{0EE39905-7BAE-4124-836E-9CE01DEF068E}" type="sibTrans" cxnId="{211DEB83-1761-46C5-B942-BE7BDEE7EDA6}">
      <dgm:prSet/>
      <dgm:spPr/>
      <dgm:t>
        <a:bodyPr/>
        <a:lstStyle/>
        <a:p>
          <a:endParaRPr lang="el-GR"/>
        </a:p>
      </dgm:t>
    </dgm:pt>
    <dgm:pt modelId="{C99BF4CC-B97A-444E-8CC5-2DD70150874E}">
      <dgm:prSet/>
      <dgm:spPr/>
      <dgm:t>
        <a:bodyPr/>
        <a:lstStyle/>
        <a:p>
          <a:r>
            <a:rPr lang="el-GR"/>
            <a:t>Ξαδέρφη</a:t>
          </a:r>
        </a:p>
      </dgm:t>
    </dgm:pt>
    <dgm:pt modelId="{1CB145DA-C0D7-4A8A-8F79-B81F179B533F}" type="parTrans" cxnId="{2F0D28FD-7A37-4DA5-82EB-971725369EF7}">
      <dgm:prSet/>
      <dgm:spPr/>
      <dgm:t>
        <a:bodyPr/>
        <a:lstStyle/>
        <a:p>
          <a:endParaRPr lang="el-GR"/>
        </a:p>
      </dgm:t>
    </dgm:pt>
    <dgm:pt modelId="{3E824794-E26B-465F-B43D-0F7B24A28701}" type="sibTrans" cxnId="{2F0D28FD-7A37-4DA5-82EB-971725369EF7}">
      <dgm:prSet/>
      <dgm:spPr/>
      <dgm:t>
        <a:bodyPr/>
        <a:lstStyle/>
        <a:p>
          <a:endParaRPr lang="el-GR"/>
        </a:p>
      </dgm:t>
    </dgm:pt>
    <dgm:pt modelId="{6AF5F535-1A15-49EE-ADA4-98DCAA522022}">
      <dgm:prSet/>
      <dgm:spPr/>
      <dgm:t>
        <a:bodyPr/>
        <a:lstStyle/>
        <a:p>
          <a:r>
            <a:rPr lang="el-GR"/>
            <a:t>Ξαδέρφη</a:t>
          </a:r>
        </a:p>
      </dgm:t>
    </dgm:pt>
    <dgm:pt modelId="{3BEC67AC-B0A5-4A28-85AB-C8C601481E1C}" type="parTrans" cxnId="{B7CC8FCB-6CB8-43A1-85A7-6A1C7541CD04}">
      <dgm:prSet/>
      <dgm:spPr/>
      <dgm:t>
        <a:bodyPr/>
        <a:lstStyle/>
        <a:p>
          <a:endParaRPr lang="el-GR"/>
        </a:p>
      </dgm:t>
    </dgm:pt>
    <dgm:pt modelId="{87384DDB-A67A-4E91-BF9D-EBBA8E49BCB2}" type="sibTrans" cxnId="{B7CC8FCB-6CB8-43A1-85A7-6A1C7541CD04}">
      <dgm:prSet/>
      <dgm:spPr/>
      <dgm:t>
        <a:bodyPr/>
        <a:lstStyle/>
        <a:p>
          <a:endParaRPr lang="el-GR"/>
        </a:p>
      </dgm:t>
    </dgm:pt>
    <dgm:pt modelId="{BB0A15EA-04B9-4D11-8C84-024351CCC053}">
      <dgm:prSet/>
      <dgm:spPr/>
      <dgm:t>
        <a:bodyPr/>
        <a:lstStyle/>
        <a:p>
          <a:r>
            <a:rPr lang="el-GR"/>
            <a:t>Ξάδερφος</a:t>
          </a:r>
        </a:p>
      </dgm:t>
    </dgm:pt>
    <dgm:pt modelId="{5D075DAA-4F57-4F86-BC2F-3CF544004A13}" type="parTrans" cxnId="{0606DF69-5293-4A4A-BF6D-F30F461898C9}">
      <dgm:prSet/>
      <dgm:spPr/>
      <dgm:t>
        <a:bodyPr/>
        <a:lstStyle/>
        <a:p>
          <a:endParaRPr lang="el-GR"/>
        </a:p>
      </dgm:t>
    </dgm:pt>
    <dgm:pt modelId="{A1B31F78-BC29-4B99-8ACC-8C04B6CF135E}" type="sibTrans" cxnId="{0606DF69-5293-4A4A-BF6D-F30F461898C9}">
      <dgm:prSet/>
      <dgm:spPr/>
      <dgm:t>
        <a:bodyPr/>
        <a:lstStyle/>
        <a:p>
          <a:endParaRPr lang="el-GR"/>
        </a:p>
      </dgm:t>
    </dgm:pt>
    <dgm:pt modelId="{06AAD5B9-2AD4-4E17-A21A-4B379799733F}">
      <dgm:prSet/>
      <dgm:spPr/>
      <dgm:t>
        <a:bodyPr/>
        <a:lstStyle/>
        <a:p>
          <a:r>
            <a:rPr lang="el-GR"/>
            <a:t>Αδερφός</a:t>
          </a:r>
        </a:p>
      </dgm:t>
    </dgm:pt>
    <dgm:pt modelId="{609F3F8C-FBC2-4081-AEF9-329905822E15}" type="parTrans" cxnId="{C7941541-1C63-445B-9D81-5ECE33D44636}">
      <dgm:prSet/>
      <dgm:spPr/>
      <dgm:t>
        <a:bodyPr/>
        <a:lstStyle/>
        <a:p>
          <a:endParaRPr lang="el-GR"/>
        </a:p>
      </dgm:t>
    </dgm:pt>
    <dgm:pt modelId="{27FD0575-B7CD-4A76-97DC-D3EA35FC2177}" type="sibTrans" cxnId="{C7941541-1C63-445B-9D81-5ECE33D44636}">
      <dgm:prSet/>
      <dgm:spPr/>
      <dgm:t>
        <a:bodyPr/>
        <a:lstStyle/>
        <a:p>
          <a:endParaRPr lang="el-GR"/>
        </a:p>
      </dgm:t>
    </dgm:pt>
    <dgm:pt modelId="{CF76431A-C9CB-4A79-9B3C-5F9FBF501F7E}">
      <dgm:prSet/>
      <dgm:spPr/>
      <dgm:t>
        <a:bodyPr/>
        <a:lstStyle/>
        <a:p>
          <a:r>
            <a:rPr lang="el-GR"/>
            <a:t>Αδερφός</a:t>
          </a:r>
        </a:p>
      </dgm:t>
    </dgm:pt>
    <dgm:pt modelId="{B2F042B7-6A3C-4238-BEFB-D8B6B099C9DC}" type="parTrans" cxnId="{5F7DBC9D-E5CB-44F5-B784-C53D9E28E3B2}">
      <dgm:prSet/>
      <dgm:spPr/>
      <dgm:t>
        <a:bodyPr/>
        <a:lstStyle/>
        <a:p>
          <a:endParaRPr lang="el-GR"/>
        </a:p>
      </dgm:t>
    </dgm:pt>
    <dgm:pt modelId="{39D978DF-1DFE-4129-923A-5081A0ED1628}" type="sibTrans" cxnId="{5F7DBC9D-E5CB-44F5-B784-C53D9E28E3B2}">
      <dgm:prSet/>
      <dgm:spPr/>
      <dgm:t>
        <a:bodyPr/>
        <a:lstStyle/>
        <a:p>
          <a:endParaRPr lang="el-GR"/>
        </a:p>
      </dgm:t>
    </dgm:pt>
    <dgm:pt modelId="{F536AD62-DE03-4A8A-B028-CC74B309827C}">
      <dgm:prSet/>
      <dgm:spPr/>
      <dgm:t>
        <a:bodyPr/>
        <a:lstStyle/>
        <a:p>
          <a:r>
            <a:rPr lang="el-GR"/>
            <a:t>Εγώ</a:t>
          </a:r>
        </a:p>
      </dgm:t>
    </dgm:pt>
    <dgm:pt modelId="{EBF33434-422D-4F4A-8786-F1B7D4F9F807}" type="parTrans" cxnId="{4456F24E-189B-4851-B7CF-F9491DEBE09C}">
      <dgm:prSet/>
      <dgm:spPr/>
      <dgm:t>
        <a:bodyPr/>
        <a:lstStyle/>
        <a:p>
          <a:endParaRPr lang="el-GR"/>
        </a:p>
      </dgm:t>
    </dgm:pt>
    <dgm:pt modelId="{3730F65A-867D-4A37-9852-B2BEE8DBF91D}" type="sibTrans" cxnId="{4456F24E-189B-4851-B7CF-F9491DEBE09C}">
      <dgm:prSet/>
      <dgm:spPr/>
      <dgm:t>
        <a:bodyPr/>
        <a:lstStyle/>
        <a:p>
          <a:endParaRPr lang="el-GR"/>
        </a:p>
      </dgm:t>
    </dgm:pt>
    <dgm:pt modelId="{4A4E7187-39AC-4EAF-97FC-9EB883B670D5}">
      <dgm:prSet/>
      <dgm:spPr/>
      <dgm:t>
        <a:bodyPr/>
        <a:lstStyle/>
        <a:p>
          <a:r>
            <a:rPr lang="el-GR"/>
            <a:t>Ξάδερφος</a:t>
          </a:r>
        </a:p>
      </dgm:t>
    </dgm:pt>
    <dgm:pt modelId="{597874CF-BAA1-47AA-A024-0667638CE867}" type="parTrans" cxnId="{92CBAB18-6A0B-4816-96A5-D2A2984255F0}">
      <dgm:prSet/>
      <dgm:spPr/>
      <dgm:t>
        <a:bodyPr/>
        <a:lstStyle/>
        <a:p>
          <a:endParaRPr lang="el-GR"/>
        </a:p>
      </dgm:t>
    </dgm:pt>
    <dgm:pt modelId="{26B621AB-D069-46EF-A407-23C7ECEDB923}" type="sibTrans" cxnId="{92CBAB18-6A0B-4816-96A5-D2A2984255F0}">
      <dgm:prSet/>
      <dgm:spPr/>
      <dgm:t>
        <a:bodyPr/>
        <a:lstStyle/>
        <a:p>
          <a:endParaRPr lang="el-GR"/>
        </a:p>
      </dgm:t>
    </dgm:pt>
    <dgm:pt modelId="{7A61FD40-D4FC-467F-82A2-64D501EC8139}">
      <dgm:prSet/>
      <dgm:spPr/>
      <dgm:t>
        <a:bodyPr/>
        <a:lstStyle/>
        <a:p>
          <a:r>
            <a:rPr lang="el-GR"/>
            <a:t>Ξαδέρφη</a:t>
          </a:r>
        </a:p>
      </dgm:t>
    </dgm:pt>
    <dgm:pt modelId="{1489F612-0FA9-49C8-9422-F5D91DA60EB2}" type="parTrans" cxnId="{851958F5-B800-4DCB-B01A-ED7F52B36FB4}">
      <dgm:prSet/>
      <dgm:spPr/>
      <dgm:t>
        <a:bodyPr/>
        <a:lstStyle/>
        <a:p>
          <a:endParaRPr lang="el-GR"/>
        </a:p>
      </dgm:t>
    </dgm:pt>
    <dgm:pt modelId="{46CF790E-7ED8-4D6F-88C6-51C641462465}" type="sibTrans" cxnId="{851958F5-B800-4DCB-B01A-ED7F52B36FB4}">
      <dgm:prSet/>
      <dgm:spPr/>
      <dgm:t>
        <a:bodyPr/>
        <a:lstStyle/>
        <a:p>
          <a:endParaRPr lang="el-GR"/>
        </a:p>
      </dgm:t>
    </dgm:pt>
    <dgm:pt modelId="{BD25BD93-E22C-4114-A522-124ACD11DA02}">
      <dgm:prSet/>
      <dgm:spPr/>
      <dgm:t>
        <a:bodyPr/>
        <a:lstStyle/>
        <a:p>
          <a:r>
            <a:rPr lang="el-GR"/>
            <a:t>Ανηψιά</a:t>
          </a:r>
        </a:p>
      </dgm:t>
    </dgm:pt>
    <dgm:pt modelId="{2C01128E-F2C1-4C0A-B873-56BF8981B83B}" type="parTrans" cxnId="{2DD9E2C0-CC74-44AD-8425-208DF035EBF4}">
      <dgm:prSet/>
      <dgm:spPr/>
      <dgm:t>
        <a:bodyPr/>
        <a:lstStyle/>
        <a:p>
          <a:endParaRPr lang="el-GR"/>
        </a:p>
      </dgm:t>
    </dgm:pt>
    <dgm:pt modelId="{08C4D9E3-450B-4438-B678-D1ACA1422B7D}" type="sibTrans" cxnId="{2DD9E2C0-CC74-44AD-8425-208DF035EBF4}">
      <dgm:prSet/>
      <dgm:spPr/>
      <dgm:t>
        <a:bodyPr/>
        <a:lstStyle/>
        <a:p>
          <a:endParaRPr lang="el-GR"/>
        </a:p>
      </dgm:t>
    </dgm:pt>
    <dgm:pt modelId="{6B9A41E9-CA0C-4C54-AD0B-43B45AA19B54}">
      <dgm:prSet/>
      <dgm:spPr/>
      <dgm:t>
        <a:bodyPr/>
        <a:lstStyle/>
        <a:p>
          <a:r>
            <a:rPr lang="el-GR"/>
            <a:t>Ανηψιός</a:t>
          </a:r>
        </a:p>
      </dgm:t>
    </dgm:pt>
    <dgm:pt modelId="{BB98A9A0-34C5-447B-B032-B633442B0F03}" type="parTrans" cxnId="{C6E260A0-01B5-4F1D-AEE1-1C9D62F75A7F}">
      <dgm:prSet/>
      <dgm:spPr/>
      <dgm:t>
        <a:bodyPr/>
        <a:lstStyle/>
        <a:p>
          <a:endParaRPr lang="el-GR"/>
        </a:p>
      </dgm:t>
    </dgm:pt>
    <dgm:pt modelId="{EDA9287B-1B9D-49B6-9A07-48340FAE4A01}" type="sibTrans" cxnId="{C6E260A0-01B5-4F1D-AEE1-1C9D62F75A7F}">
      <dgm:prSet/>
      <dgm:spPr/>
      <dgm:t>
        <a:bodyPr/>
        <a:lstStyle/>
        <a:p>
          <a:endParaRPr lang="el-GR"/>
        </a:p>
      </dgm:t>
    </dgm:pt>
    <dgm:pt modelId="{2C90FCD7-8D81-4556-86F9-F51729664045}">
      <dgm:prSet/>
      <dgm:spPr/>
      <dgm:t>
        <a:bodyPr/>
        <a:lstStyle/>
        <a:p>
          <a:r>
            <a:rPr lang="el-GR"/>
            <a:t>Ανηψιά</a:t>
          </a:r>
        </a:p>
      </dgm:t>
    </dgm:pt>
    <dgm:pt modelId="{B58AF655-A770-4D24-AB9A-D120C767DCFB}" type="parTrans" cxnId="{CFF45342-D7B6-4E1C-BFD2-DD10ACEB68E0}">
      <dgm:prSet/>
      <dgm:spPr/>
      <dgm:t>
        <a:bodyPr/>
        <a:lstStyle/>
        <a:p>
          <a:endParaRPr lang="el-GR"/>
        </a:p>
      </dgm:t>
    </dgm:pt>
    <dgm:pt modelId="{5908E9EB-E8FE-49D3-880B-2C51B976B1A8}" type="sibTrans" cxnId="{CFF45342-D7B6-4E1C-BFD2-DD10ACEB68E0}">
      <dgm:prSet/>
      <dgm:spPr/>
      <dgm:t>
        <a:bodyPr/>
        <a:lstStyle/>
        <a:p>
          <a:endParaRPr lang="el-GR"/>
        </a:p>
      </dgm:t>
    </dgm:pt>
    <dgm:pt modelId="{2EBC9242-2A04-4BAF-AE73-D14BF41C9420}">
      <dgm:prSet/>
      <dgm:spPr/>
      <dgm:t>
        <a:bodyPr/>
        <a:lstStyle/>
        <a:p>
          <a:r>
            <a:rPr lang="el-GR"/>
            <a:t>Ανηψιός</a:t>
          </a:r>
        </a:p>
      </dgm:t>
    </dgm:pt>
    <dgm:pt modelId="{746C19E3-6AB8-40B6-847C-0315C84C55B2}" type="parTrans" cxnId="{7AD1B983-FE94-487A-9351-3DB1AE91CDA7}">
      <dgm:prSet/>
      <dgm:spPr/>
      <dgm:t>
        <a:bodyPr/>
        <a:lstStyle/>
        <a:p>
          <a:endParaRPr lang="el-GR"/>
        </a:p>
      </dgm:t>
    </dgm:pt>
    <dgm:pt modelId="{8CC870AC-63AB-43E6-A9D9-B4D22A3082C5}" type="sibTrans" cxnId="{7AD1B983-FE94-487A-9351-3DB1AE91CDA7}">
      <dgm:prSet/>
      <dgm:spPr/>
      <dgm:t>
        <a:bodyPr/>
        <a:lstStyle/>
        <a:p>
          <a:endParaRPr lang="el-GR"/>
        </a:p>
      </dgm:t>
    </dgm:pt>
    <dgm:pt modelId="{14120285-22F4-4BE1-B226-6E1F0F51E6F5}">
      <dgm:prSet/>
      <dgm:spPr/>
      <dgm:t>
        <a:bodyPr/>
        <a:lstStyle/>
        <a:p>
          <a:r>
            <a:rPr lang="el-GR"/>
            <a:t>Ανηψιός</a:t>
          </a:r>
        </a:p>
      </dgm:t>
    </dgm:pt>
    <dgm:pt modelId="{D0B83AF1-15FD-49EF-95C2-74C7B23AAD4B}" type="parTrans" cxnId="{1AAD612B-C81C-4F51-9EE5-6643C258861E}">
      <dgm:prSet/>
      <dgm:spPr/>
      <dgm:t>
        <a:bodyPr/>
        <a:lstStyle/>
        <a:p>
          <a:endParaRPr lang="el-GR"/>
        </a:p>
      </dgm:t>
    </dgm:pt>
    <dgm:pt modelId="{151A63E3-681E-4C4E-8C4A-0C80D38A5D63}" type="sibTrans" cxnId="{1AAD612B-C81C-4F51-9EE5-6643C258861E}">
      <dgm:prSet/>
      <dgm:spPr/>
      <dgm:t>
        <a:bodyPr/>
        <a:lstStyle/>
        <a:p>
          <a:endParaRPr lang="el-GR"/>
        </a:p>
      </dgm:t>
    </dgm:pt>
    <dgm:pt modelId="{2EE4AE7C-90CB-455F-8466-A482D779AAC5}">
      <dgm:prSet/>
      <dgm:spPr/>
      <dgm:t>
        <a:bodyPr/>
        <a:lstStyle/>
        <a:p>
          <a:r>
            <a:rPr lang="el-GR"/>
            <a:t>Ανηψιός</a:t>
          </a:r>
        </a:p>
      </dgm:t>
    </dgm:pt>
    <dgm:pt modelId="{0CB5B89E-492C-43E3-8079-315F243628CC}" type="parTrans" cxnId="{CBD6F0A7-A3F0-4512-88EE-B47FE9D40E89}">
      <dgm:prSet/>
      <dgm:spPr/>
      <dgm:t>
        <a:bodyPr/>
        <a:lstStyle/>
        <a:p>
          <a:endParaRPr lang="el-GR"/>
        </a:p>
      </dgm:t>
    </dgm:pt>
    <dgm:pt modelId="{5C52DAC6-6400-496A-93EA-64D35D2F06E9}" type="sibTrans" cxnId="{CBD6F0A7-A3F0-4512-88EE-B47FE9D40E89}">
      <dgm:prSet/>
      <dgm:spPr/>
      <dgm:t>
        <a:bodyPr/>
        <a:lstStyle/>
        <a:p>
          <a:endParaRPr lang="el-GR"/>
        </a:p>
      </dgm:t>
    </dgm:pt>
    <dgm:pt modelId="{6F88D098-15BF-429F-A093-0280608302C7}">
      <dgm:prSet/>
      <dgm:spPr/>
      <dgm:t>
        <a:bodyPr/>
        <a:lstStyle/>
        <a:p>
          <a:r>
            <a:rPr lang="el-GR"/>
            <a:t>Ανηψιά</a:t>
          </a:r>
        </a:p>
      </dgm:t>
    </dgm:pt>
    <dgm:pt modelId="{6DB88FBC-EB5F-4FD8-AA15-282E7419DDF7}" type="parTrans" cxnId="{907B3075-E51A-4A19-93FE-DB10F7A3F5EC}">
      <dgm:prSet/>
      <dgm:spPr/>
      <dgm:t>
        <a:bodyPr/>
        <a:lstStyle/>
        <a:p>
          <a:endParaRPr lang="el-GR"/>
        </a:p>
      </dgm:t>
    </dgm:pt>
    <dgm:pt modelId="{A768914A-ED4C-45FD-8B22-1E08050156F2}" type="sibTrans" cxnId="{907B3075-E51A-4A19-93FE-DB10F7A3F5EC}">
      <dgm:prSet/>
      <dgm:spPr/>
      <dgm:t>
        <a:bodyPr/>
        <a:lstStyle/>
        <a:p>
          <a:endParaRPr lang="el-GR"/>
        </a:p>
      </dgm:t>
    </dgm:pt>
    <dgm:pt modelId="{41187A8B-2F0A-4F8E-A055-29E2390D7C06}" type="pres">
      <dgm:prSet presAssocID="{2A1A2FE0-7966-4AE4-A46F-BF280A8A5330}" presName="hierChild1" presStyleCnt="0">
        <dgm:presLayoutVars>
          <dgm:orgChart val="1"/>
          <dgm:chPref val="1"/>
          <dgm:dir/>
          <dgm:animOne val="branch"/>
          <dgm:animLvl val="lvl"/>
          <dgm:resizeHandles/>
        </dgm:presLayoutVars>
      </dgm:prSet>
      <dgm:spPr/>
      <dgm:t>
        <a:bodyPr/>
        <a:lstStyle/>
        <a:p>
          <a:endParaRPr lang="el-GR"/>
        </a:p>
      </dgm:t>
    </dgm:pt>
    <dgm:pt modelId="{F53E3BD2-9060-474E-96F9-10C98648F4B6}" type="pres">
      <dgm:prSet presAssocID="{E96A4EB6-3043-461E-B72A-DB7DC93FC9EB}" presName="hierRoot1" presStyleCnt="0">
        <dgm:presLayoutVars>
          <dgm:hierBranch val="init"/>
        </dgm:presLayoutVars>
      </dgm:prSet>
      <dgm:spPr/>
    </dgm:pt>
    <dgm:pt modelId="{0DFAF195-1F99-416F-AE7B-EF2B4179B3FE}" type="pres">
      <dgm:prSet presAssocID="{E96A4EB6-3043-461E-B72A-DB7DC93FC9EB}" presName="rootComposite1" presStyleCnt="0"/>
      <dgm:spPr/>
    </dgm:pt>
    <dgm:pt modelId="{38FFFF31-F1D0-48F8-8732-3D4DB5F22A7E}" type="pres">
      <dgm:prSet presAssocID="{E96A4EB6-3043-461E-B72A-DB7DC93FC9EB}" presName="rootText1" presStyleLbl="node0" presStyleIdx="0" presStyleCnt="1">
        <dgm:presLayoutVars>
          <dgm:chPref val="3"/>
        </dgm:presLayoutVars>
      </dgm:prSet>
      <dgm:spPr/>
      <dgm:t>
        <a:bodyPr/>
        <a:lstStyle/>
        <a:p>
          <a:endParaRPr lang="el-GR"/>
        </a:p>
      </dgm:t>
    </dgm:pt>
    <dgm:pt modelId="{4534B923-AF13-4969-B965-72DBCC0B8F99}" type="pres">
      <dgm:prSet presAssocID="{E96A4EB6-3043-461E-B72A-DB7DC93FC9EB}" presName="rootConnector1" presStyleLbl="asst0" presStyleIdx="0" presStyleCnt="0"/>
      <dgm:spPr/>
      <dgm:t>
        <a:bodyPr/>
        <a:lstStyle/>
        <a:p>
          <a:endParaRPr lang="el-GR"/>
        </a:p>
      </dgm:t>
    </dgm:pt>
    <dgm:pt modelId="{C72338BF-060B-4390-9548-E4E94AF9B2ED}" type="pres">
      <dgm:prSet presAssocID="{E96A4EB6-3043-461E-B72A-DB7DC93FC9EB}" presName="hierChild2" presStyleCnt="0"/>
      <dgm:spPr/>
    </dgm:pt>
    <dgm:pt modelId="{018C3FAC-950E-4F0F-89A1-7EF2466D1622}" type="pres">
      <dgm:prSet presAssocID="{4B7F5BA4-8FA3-4CCE-A348-80EA0DEB441A}" presName="Name37" presStyleLbl="parChTrans1D2" presStyleIdx="0" presStyleCnt="5"/>
      <dgm:spPr/>
      <dgm:t>
        <a:bodyPr/>
        <a:lstStyle/>
        <a:p>
          <a:endParaRPr lang="el-GR"/>
        </a:p>
      </dgm:t>
    </dgm:pt>
    <dgm:pt modelId="{1EEA5FC7-D4FF-428C-913E-9D1547605938}" type="pres">
      <dgm:prSet presAssocID="{995200D3-5EC5-43FE-B20F-590CC7202081}" presName="hierRoot2" presStyleCnt="0">
        <dgm:presLayoutVars>
          <dgm:hierBranch val="init"/>
        </dgm:presLayoutVars>
      </dgm:prSet>
      <dgm:spPr/>
    </dgm:pt>
    <dgm:pt modelId="{FDA456C2-B785-4DDB-99F0-39E715C83236}" type="pres">
      <dgm:prSet presAssocID="{995200D3-5EC5-43FE-B20F-590CC7202081}" presName="rootComposite" presStyleCnt="0"/>
      <dgm:spPr/>
    </dgm:pt>
    <dgm:pt modelId="{C3C4FCAB-D2D0-4CCC-8FDE-CAF03CD2DE41}" type="pres">
      <dgm:prSet presAssocID="{995200D3-5EC5-43FE-B20F-590CC7202081}" presName="rootText" presStyleLbl="node2" presStyleIdx="0" presStyleCnt="5">
        <dgm:presLayoutVars>
          <dgm:chPref val="3"/>
        </dgm:presLayoutVars>
      </dgm:prSet>
      <dgm:spPr/>
      <dgm:t>
        <a:bodyPr/>
        <a:lstStyle/>
        <a:p>
          <a:endParaRPr lang="el-GR"/>
        </a:p>
      </dgm:t>
    </dgm:pt>
    <dgm:pt modelId="{931CFD02-79DE-4CDB-9C8A-B4D7F9E63FAA}" type="pres">
      <dgm:prSet presAssocID="{995200D3-5EC5-43FE-B20F-590CC7202081}" presName="rootConnector" presStyleLbl="node2" presStyleIdx="0" presStyleCnt="5"/>
      <dgm:spPr/>
      <dgm:t>
        <a:bodyPr/>
        <a:lstStyle/>
        <a:p>
          <a:endParaRPr lang="el-GR"/>
        </a:p>
      </dgm:t>
    </dgm:pt>
    <dgm:pt modelId="{A57B9B3F-818B-44E7-934F-49BE73CEC1A7}" type="pres">
      <dgm:prSet presAssocID="{995200D3-5EC5-43FE-B20F-590CC7202081}" presName="hierChild4" presStyleCnt="0"/>
      <dgm:spPr/>
    </dgm:pt>
    <dgm:pt modelId="{DCAA064A-42CD-4E18-8FA1-4C6C480C7263}" type="pres">
      <dgm:prSet presAssocID="{4C6936B1-AB90-45C1-A9C9-DBF99A0E64C5}" presName="Name37" presStyleLbl="parChTrans1D3" presStyleIdx="0" presStyleCnt="12"/>
      <dgm:spPr/>
      <dgm:t>
        <a:bodyPr/>
        <a:lstStyle/>
        <a:p>
          <a:endParaRPr lang="el-GR"/>
        </a:p>
      </dgm:t>
    </dgm:pt>
    <dgm:pt modelId="{42E7EF3D-3594-43BC-B5DD-A56D13C30352}" type="pres">
      <dgm:prSet presAssocID="{FEDC364E-949E-42EC-B3E2-2A90DD97DBD7}" presName="hierRoot2" presStyleCnt="0">
        <dgm:presLayoutVars>
          <dgm:hierBranch val="init"/>
        </dgm:presLayoutVars>
      </dgm:prSet>
      <dgm:spPr/>
    </dgm:pt>
    <dgm:pt modelId="{14F73817-E08E-44AE-9EE9-4F335F14E35B}" type="pres">
      <dgm:prSet presAssocID="{FEDC364E-949E-42EC-B3E2-2A90DD97DBD7}" presName="rootComposite" presStyleCnt="0"/>
      <dgm:spPr/>
    </dgm:pt>
    <dgm:pt modelId="{23435D42-FCAD-4BD6-9AF5-A71A34B3DAB3}" type="pres">
      <dgm:prSet presAssocID="{FEDC364E-949E-42EC-B3E2-2A90DD97DBD7}" presName="rootText" presStyleLbl="node3" presStyleIdx="0" presStyleCnt="12">
        <dgm:presLayoutVars>
          <dgm:chPref val="3"/>
        </dgm:presLayoutVars>
      </dgm:prSet>
      <dgm:spPr/>
      <dgm:t>
        <a:bodyPr/>
        <a:lstStyle/>
        <a:p>
          <a:endParaRPr lang="el-GR"/>
        </a:p>
      </dgm:t>
    </dgm:pt>
    <dgm:pt modelId="{52CC36AD-9F42-4496-9790-0049B6834C0F}" type="pres">
      <dgm:prSet presAssocID="{FEDC364E-949E-42EC-B3E2-2A90DD97DBD7}" presName="rootConnector" presStyleLbl="node3" presStyleIdx="0" presStyleCnt="12"/>
      <dgm:spPr/>
      <dgm:t>
        <a:bodyPr/>
        <a:lstStyle/>
        <a:p>
          <a:endParaRPr lang="el-GR"/>
        </a:p>
      </dgm:t>
    </dgm:pt>
    <dgm:pt modelId="{FA9449BB-A2CB-49C4-8790-B77975F757AC}" type="pres">
      <dgm:prSet presAssocID="{FEDC364E-949E-42EC-B3E2-2A90DD97DBD7}" presName="hierChild4" presStyleCnt="0"/>
      <dgm:spPr/>
    </dgm:pt>
    <dgm:pt modelId="{BCCB5F07-E23D-4B87-90E5-0999119AB451}" type="pres">
      <dgm:prSet presAssocID="{2C01128E-F2C1-4C0A-B873-56BF8981B83B}" presName="Name37" presStyleLbl="parChTrans1D4" presStyleIdx="0" presStyleCnt="7"/>
      <dgm:spPr/>
      <dgm:t>
        <a:bodyPr/>
        <a:lstStyle/>
        <a:p>
          <a:endParaRPr lang="el-GR"/>
        </a:p>
      </dgm:t>
    </dgm:pt>
    <dgm:pt modelId="{DCE79B2A-58A2-4E60-925E-6B3CD1CA67A5}" type="pres">
      <dgm:prSet presAssocID="{BD25BD93-E22C-4114-A522-124ACD11DA02}" presName="hierRoot2" presStyleCnt="0">
        <dgm:presLayoutVars>
          <dgm:hierBranch val="init"/>
        </dgm:presLayoutVars>
      </dgm:prSet>
      <dgm:spPr/>
    </dgm:pt>
    <dgm:pt modelId="{20B556E7-F8B1-41B9-87C6-7CB8A4AEEE7C}" type="pres">
      <dgm:prSet presAssocID="{BD25BD93-E22C-4114-A522-124ACD11DA02}" presName="rootComposite" presStyleCnt="0"/>
      <dgm:spPr/>
    </dgm:pt>
    <dgm:pt modelId="{8DB7BF0B-3CBF-4421-9BB0-020ACCF61DF1}" type="pres">
      <dgm:prSet presAssocID="{BD25BD93-E22C-4114-A522-124ACD11DA02}" presName="rootText" presStyleLbl="node4" presStyleIdx="0" presStyleCnt="7">
        <dgm:presLayoutVars>
          <dgm:chPref val="3"/>
        </dgm:presLayoutVars>
      </dgm:prSet>
      <dgm:spPr/>
      <dgm:t>
        <a:bodyPr/>
        <a:lstStyle/>
        <a:p>
          <a:endParaRPr lang="el-GR"/>
        </a:p>
      </dgm:t>
    </dgm:pt>
    <dgm:pt modelId="{C1034DCE-6AC0-444C-9C1F-90297DAABCA7}" type="pres">
      <dgm:prSet presAssocID="{BD25BD93-E22C-4114-A522-124ACD11DA02}" presName="rootConnector" presStyleLbl="node4" presStyleIdx="0" presStyleCnt="7"/>
      <dgm:spPr/>
      <dgm:t>
        <a:bodyPr/>
        <a:lstStyle/>
        <a:p>
          <a:endParaRPr lang="el-GR"/>
        </a:p>
      </dgm:t>
    </dgm:pt>
    <dgm:pt modelId="{CD3B8F1A-9944-472A-92DF-1421D01BAA3B}" type="pres">
      <dgm:prSet presAssocID="{BD25BD93-E22C-4114-A522-124ACD11DA02}" presName="hierChild4" presStyleCnt="0"/>
      <dgm:spPr/>
    </dgm:pt>
    <dgm:pt modelId="{4EABDB72-715E-41F1-8DA3-3D0622E1CA85}" type="pres">
      <dgm:prSet presAssocID="{BD25BD93-E22C-4114-A522-124ACD11DA02}" presName="hierChild5" presStyleCnt="0"/>
      <dgm:spPr/>
    </dgm:pt>
    <dgm:pt modelId="{68E7953B-C566-4C94-8EF4-CC2028EEEEAC}" type="pres">
      <dgm:prSet presAssocID="{FEDC364E-949E-42EC-B3E2-2A90DD97DBD7}" presName="hierChild5" presStyleCnt="0"/>
      <dgm:spPr/>
    </dgm:pt>
    <dgm:pt modelId="{6391FB23-C2FA-43D2-A0A9-F8DDC92C0DCB}" type="pres">
      <dgm:prSet presAssocID="{995200D3-5EC5-43FE-B20F-590CC7202081}" presName="hierChild5" presStyleCnt="0"/>
      <dgm:spPr/>
    </dgm:pt>
    <dgm:pt modelId="{F6022B4A-7100-4E98-B8BF-B4EDF269BE64}" type="pres">
      <dgm:prSet presAssocID="{052AC323-2869-4F67-AB3F-0B2DD39F59B5}" presName="Name37" presStyleLbl="parChTrans1D2" presStyleIdx="1" presStyleCnt="5"/>
      <dgm:spPr/>
      <dgm:t>
        <a:bodyPr/>
        <a:lstStyle/>
        <a:p>
          <a:endParaRPr lang="el-GR"/>
        </a:p>
      </dgm:t>
    </dgm:pt>
    <dgm:pt modelId="{BD941659-E4B3-4F29-9A3B-0C4C0E6FCDB5}" type="pres">
      <dgm:prSet presAssocID="{BE5736DE-C16F-4B17-8CB4-0CB1E49E5504}" presName="hierRoot2" presStyleCnt="0">
        <dgm:presLayoutVars>
          <dgm:hierBranch val="init"/>
        </dgm:presLayoutVars>
      </dgm:prSet>
      <dgm:spPr/>
    </dgm:pt>
    <dgm:pt modelId="{B70E7CF0-04ED-4E38-B868-3CCB15B99C87}" type="pres">
      <dgm:prSet presAssocID="{BE5736DE-C16F-4B17-8CB4-0CB1E49E5504}" presName="rootComposite" presStyleCnt="0"/>
      <dgm:spPr/>
    </dgm:pt>
    <dgm:pt modelId="{FA9C9772-5F23-4C35-BE2D-1CA03B2AE5F5}" type="pres">
      <dgm:prSet presAssocID="{BE5736DE-C16F-4B17-8CB4-0CB1E49E5504}" presName="rootText" presStyleLbl="node2" presStyleIdx="1" presStyleCnt="5">
        <dgm:presLayoutVars>
          <dgm:chPref val="3"/>
        </dgm:presLayoutVars>
      </dgm:prSet>
      <dgm:spPr/>
      <dgm:t>
        <a:bodyPr/>
        <a:lstStyle/>
        <a:p>
          <a:endParaRPr lang="el-GR"/>
        </a:p>
      </dgm:t>
    </dgm:pt>
    <dgm:pt modelId="{3C8C225A-A68F-4CE8-991B-E10585163032}" type="pres">
      <dgm:prSet presAssocID="{BE5736DE-C16F-4B17-8CB4-0CB1E49E5504}" presName="rootConnector" presStyleLbl="node2" presStyleIdx="1" presStyleCnt="5"/>
      <dgm:spPr/>
      <dgm:t>
        <a:bodyPr/>
        <a:lstStyle/>
        <a:p>
          <a:endParaRPr lang="el-GR"/>
        </a:p>
      </dgm:t>
    </dgm:pt>
    <dgm:pt modelId="{7E063E5B-3E2B-4FED-9AC0-4CDC218FF463}" type="pres">
      <dgm:prSet presAssocID="{BE5736DE-C16F-4B17-8CB4-0CB1E49E5504}" presName="hierChild4" presStyleCnt="0"/>
      <dgm:spPr/>
    </dgm:pt>
    <dgm:pt modelId="{AB5C0042-C937-45C2-93A0-7080C95113B5}" type="pres">
      <dgm:prSet presAssocID="{270A9ECF-7769-4D55-9360-38CC1547F1BA}" presName="Name37" presStyleLbl="parChTrans1D3" presStyleIdx="1" presStyleCnt="12"/>
      <dgm:spPr/>
      <dgm:t>
        <a:bodyPr/>
        <a:lstStyle/>
        <a:p>
          <a:endParaRPr lang="el-GR"/>
        </a:p>
      </dgm:t>
    </dgm:pt>
    <dgm:pt modelId="{FCBC501C-7F32-4838-81BB-5E5206C974D4}" type="pres">
      <dgm:prSet presAssocID="{A310F4DE-1AA2-43B1-A1EE-B509F9342EB6}" presName="hierRoot2" presStyleCnt="0">
        <dgm:presLayoutVars>
          <dgm:hierBranch val="init"/>
        </dgm:presLayoutVars>
      </dgm:prSet>
      <dgm:spPr/>
    </dgm:pt>
    <dgm:pt modelId="{D99D1686-95E6-42B2-893A-C2A23062B2AF}" type="pres">
      <dgm:prSet presAssocID="{A310F4DE-1AA2-43B1-A1EE-B509F9342EB6}" presName="rootComposite" presStyleCnt="0"/>
      <dgm:spPr/>
    </dgm:pt>
    <dgm:pt modelId="{3D5132B3-3D1D-4959-89DF-5E50B0113549}" type="pres">
      <dgm:prSet presAssocID="{A310F4DE-1AA2-43B1-A1EE-B509F9342EB6}" presName="rootText" presStyleLbl="node3" presStyleIdx="1" presStyleCnt="12">
        <dgm:presLayoutVars>
          <dgm:chPref val="3"/>
        </dgm:presLayoutVars>
      </dgm:prSet>
      <dgm:spPr/>
      <dgm:t>
        <a:bodyPr/>
        <a:lstStyle/>
        <a:p>
          <a:endParaRPr lang="el-GR"/>
        </a:p>
      </dgm:t>
    </dgm:pt>
    <dgm:pt modelId="{694633F2-623A-4CC3-B8E0-356229368881}" type="pres">
      <dgm:prSet presAssocID="{A310F4DE-1AA2-43B1-A1EE-B509F9342EB6}" presName="rootConnector" presStyleLbl="node3" presStyleIdx="1" presStyleCnt="12"/>
      <dgm:spPr/>
      <dgm:t>
        <a:bodyPr/>
        <a:lstStyle/>
        <a:p>
          <a:endParaRPr lang="el-GR"/>
        </a:p>
      </dgm:t>
    </dgm:pt>
    <dgm:pt modelId="{F265CEA2-434F-449F-87F6-BF8B1BFA2996}" type="pres">
      <dgm:prSet presAssocID="{A310F4DE-1AA2-43B1-A1EE-B509F9342EB6}" presName="hierChild4" presStyleCnt="0"/>
      <dgm:spPr/>
    </dgm:pt>
    <dgm:pt modelId="{F9DB1101-C9E1-4772-A767-6973B8FD7986}" type="pres">
      <dgm:prSet presAssocID="{BB98A9A0-34C5-447B-B032-B633442B0F03}" presName="Name37" presStyleLbl="parChTrans1D4" presStyleIdx="1" presStyleCnt="7"/>
      <dgm:spPr/>
      <dgm:t>
        <a:bodyPr/>
        <a:lstStyle/>
        <a:p>
          <a:endParaRPr lang="el-GR"/>
        </a:p>
      </dgm:t>
    </dgm:pt>
    <dgm:pt modelId="{2BDA596A-38DB-4914-98F4-FF94711E70FA}" type="pres">
      <dgm:prSet presAssocID="{6B9A41E9-CA0C-4C54-AD0B-43B45AA19B54}" presName="hierRoot2" presStyleCnt="0">
        <dgm:presLayoutVars>
          <dgm:hierBranch val="init"/>
        </dgm:presLayoutVars>
      </dgm:prSet>
      <dgm:spPr/>
    </dgm:pt>
    <dgm:pt modelId="{83A0721B-922C-4C64-8BBF-B84906C4F43A}" type="pres">
      <dgm:prSet presAssocID="{6B9A41E9-CA0C-4C54-AD0B-43B45AA19B54}" presName="rootComposite" presStyleCnt="0"/>
      <dgm:spPr/>
    </dgm:pt>
    <dgm:pt modelId="{579EC221-0101-4ABF-A8D0-13CCBE8F4B06}" type="pres">
      <dgm:prSet presAssocID="{6B9A41E9-CA0C-4C54-AD0B-43B45AA19B54}" presName="rootText" presStyleLbl="node4" presStyleIdx="1" presStyleCnt="7">
        <dgm:presLayoutVars>
          <dgm:chPref val="3"/>
        </dgm:presLayoutVars>
      </dgm:prSet>
      <dgm:spPr/>
      <dgm:t>
        <a:bodyPr/>
        <a:lstStyle/>
        <a:p>
          <a:endParaRPr lang="el-GR"/>
        </a:p>
      </dgm:t>
    </dgm:pt>
    <dgm:pt modelId="{3B59DA1B-AFCE-4A1B-94FA-3B54356E1220}" type="pres">
      <dgm:prSet presAssocID="{6B9A41E9-CA0C-4C54-AD0B-43B45AA19B54}" presName="rootConnector" presStyleLbl="node4" presStyleIdx="1" presStyleCnt="7"/>
      <dgm:spPr/>
      <dgm:t>
        <a:bodyPr/>
        <a:lstStyle/>
        <a:p>
          <a:endParaRPr lang="el-GR"/>
        </a:p>
      </dgm:t>
    </dgm:pt>
    <dgm:pt modelId="{20DF184E-385F-4D9C-BDA7-95AE85A6CE02}" type="pres">
      <dgm:prSet presAssocID="{6B9A41E9-CA0C-4C54-AD0B-43B45AA19B54}" presName="hierChild4" presStyleCnt="0"/>
      <dgm:spPr/>
    </dgm:pt>
    <dgm:pt modelId="{48B26DE3-3338-4EA4-8324-DE9FA54C35FB}" type="pres">
      <dgm:prSet presAssocID="{6B9A41E9-CA0C-4C54-AD0B-43B45AA19B54}" presName="hierChild5" presStyleCnt="0"/>
      <dgm:spPr/>
    </dgm:pt>
    <dgm:pt modelId="{AC40C505-C6D8-48F3-B48C-AD0383407B04}" type="pres">
      <dgm:prSet presAssocID="{B58AF655-A770-4D24-AB9A-D120C767DCFB}" presName="Name37" presStyleLbl="parChTrans1D4" presStyleIdx="2" presStyleCnt="7"/>
      <dgm:spPr/>
      <dgm:t>
        <a:bodyPr/>
        <a:lstStyle/>
        <a:p>
          <a:endParaRPr lang="el-GR"/>
        </a:p>
      </dgm:t>
    </dgm:pt>
    <dgm:pt modelId="{306BC57B-A787-4499-B661-4707DC67A299}" type="pres">
      <dgm:prSet presAssocID="{2C90FCD7-8D81-4556-86F9-F51729664045}" presName="hierRoot2" presStyleCnt="0">
        <dgm:presLayoutVars>
          <dgm:hierBranch val="init"/>
        </dgm:presLayoutVars>
      </dgm:prSet>
      <dgm:spPr/>
    </dgm:pt>
    <dgm:pt modelId="{84512DF1-DFA7-45A1-B618-F077703F2D92}" type="pres">
      <dgm:prSet presAssocID="{2C90FCD7-8D81-4556-86F9-F51729664045}" presName="rootComposite" presStyleCnt="0"/>
      <dgm:spPr/>
    </dgm:pt>
    <dgm:pt modelId="{DCF447B4-A8E5-4356-A5C6-D315BF83A001}" type="pres">
      <dgm:prSet presAssocID="{2C90FCD7-8D81-4556-86F9-F51729664045}" presName="rootText" presStyleLbl="node4" presStyleIdx="2" presStyleCnt="7">
        <dgm:presLayoutVars>
          <dgm:chPref val="3"/>
        </dgm:presLayoutVars>
      </dgm:prSet>
      <dgm:spPr/>
      <dgm:t>
        <a:bodyPr/>
        <a:lstStyle/>
        <a:p>
          <a:endParaRPr lang="el-GR"/>
        </a:p>
      </dgm:t>
    </dgm:pt>
    <dgm:pt modelId="{25FE84BE-A286-4C2B-B9C2-89C51436F90D}" type="pres">
      <dgm:prSet presAssocID="{2C90FCD7-8D81-4556-86F9-F51729664045}" presName="rootConnector" presStyleLbl="node4" presStyleIdx="2" presStyleCnt="7"/>
      <dgm:spPr/>
      <dgm:t>
        <a:bodyPr/>
        <a:lstStyle/>
        <a:p>
          <a:endParaRPr lang="el-GR"/>
        </a:p>
      </dgm:t>
    </dgm:pt>
    <dgm:pt modelId="{974FF996-2FB6-4809-A876-4630663BF160}" type="pres">
      <dgm:prSet presAssocID="{2C90FCD7-8D81-4556-86F9-F51729664045}" presName="hierChild4" presStyleCnt="0"/>
      <dgm:spPr/>
    </dgm:pt>
    <dgm:pt modelId="{A96D8423-CD56-48E6-A23A-951C2BEB91F8}" type="pres">
      <dgm:prSet presAssocID="{2C90FCD7-8D81-4556-86F9-F51729664045}" presName="hierChild5" presStyleCnt="0"/>
      <dgm:spPr/>
    </dgm:pt>
    <dgm:pt modelId="{5E67B53D-AFC2-4FCC-B2E9-B77376E4A832}" type="pres">
      <dgm:prSet presAssocID="{A310F4DE-1AA2-43B1-A1EE-B509F9342EB6}" presName="hierChild5" presStyleCnt="0"/>
      <dgm:spPr/>
    </dgm:pt>
    <dgm:pt modelId="{F857C2A1-663E-45BF-AC12-36F7786BC489}" type="pres">
      <dgm:prSet presAssocID="{9FA317A1-195C-4AF3-BC6C-6B6C05D79F58}" presName="Name37" presStyleLbl="parChTrans1D3" presStyleIdx="2" presStyleCnt="12"/>
      <dgm:spPr/>
      <dgm:t>
        <a:bodyPr/>
        <a:lstStyle/>
        <a:p>
          <a:endParaRPr lang="el-GR"/>
        </a:p>
      </dgm:t>
    </dgm:pt>
    <dgm:pt modelId="{D8ADC64E-A6A7-4E6A-8774-120DECB8E75B}" type="pres">
      <dgm:prSet presAssocID="{8A8ED342-B4FE-4564-A031-81EAD8F81C82}" presName="hierRoot2" presStyleCnt="0">
        <dgm:presLayoutVars>
          <dgm:hierBranch val="init"/>
        </dgm:presLayoutVars>
      </dgm:prSet>
      <dgm:spPr/>
    </dgm:pt>
    <dgm:pt modelId="{DC48C351-A6A8-45BF-97F6-DB6428276D7D}" type="pres">
      <dgm:prSet presAssocID="{8A8ED342-B4FE-4564-A031-81EAD8F81C82}" presName="rootComposite" presStyleCnt="0"/>
      <dgm:spPr/>
    </dgm:pt>
    <dgm:pt modelId="{52B93E90-7B18-4D83-842B-123812990BAA}" type="pres">
      <dgm:prSet presAssocID="{8A8ED342-B4FE-4564-A031-81EAD8F81C82}" presName="rootText" presStyleLbl="node3" presStyleIdx="2" presStyleCnt="12">
        <dgm:presLayoutVars>
          <dgm:chPref val="3"/>
        </dgm:presLayoutVars>
      </dgm:prSet>
      <dgm:spPr/>
      <dgm:t>
        <a:bodyPr/>
        <a:lstStyle/>
        <a:p>
          <a:endParaRPr lang="el-GR"/>
        </a:p>
      </dgm:t>
    </dgm:pt>
    <dgm:pt modelId="{0A83DD82-9C14-4735-948C-A255B295D61E}" type="pres">
      <dgm:prSet presAssocID="{8A8ED342-B4FE-4564-A031-81EAD8F81C82}" presName="rootConnector" presStyleLbl="node3" presStyleIdx="2" presStyleCnt="12"/>
      <dgm:spPr/>
      <dgm:t>
        <a:bodyPr/>
        <a:lstStyle/>
        <a:p>
          <a:endParaRPr lang="el-GR"/>
        </a:p>
      </dgm:t>
    </dgm:pt>
    <dgm:pt modelId="{9674B6DB-D110-47DB-BF39-03E95FE5C4A2}" type="pres">
      <dgm:prSet presAssocID="{8A8ED342-B4FE-4564-A031-81EAD8F81C82}" presName="hierChild4" presStyleCnt="0"/>
      <dgm:spPr/>
    </dgm:pt>
    <dgm:pt modelId="{66F3961C-B976-40CF-AE0B-633923E344B6}" type="pres">
      <dgm:prSet presAssocID="{746C19E3-6AB8-40B6-847C-0315C84C55B2}" presName="Name37" presStyleLbl="parChTrans1D4" presStyleIdx="3" presStyleCnt="7"/>
      <dgm:spPr/>
      <dgm:t>
        <a:bodyPr/>
        <a:lstStyle/>
        <a:p>
          <a:endParaRPr lang="el-GR"/>
        </a:p>
      </dgm:t>
    </dgm:pt>
    <dgm:pt modelId="{F513F309-766B-45E2-B80C-CE1A33BB5D4B}" type="pres">
      <dgm:prSet presAssocID="{2EBC9242-2A04-4BAF-AE73-D14BF41C9420}" presName="hierRoot2" presStyleCnt="0">
        <dgm:presLayoutVars>
          <dgm:hierBranch val="init"/>
        </dgm:presLayoutVars>
      </dgm:prSet>
      <dgm:spPr/>
    </dgm:pt>
    <dgm:pt modelId="{DF48BB83-2C7B-4ED5-9CAD-7C9E7241027A}" type="pres">
      <dgm:prSet presAssocID="{2EBC9242-2A04-4BAF-AE73-D14BF41C9420}" presName="rootComposite" presStyleCnt="0"/>
      <dgm:spPr/>
    </dgm:pt>
    <dgm:pt modelId="{2CFFE3CA-D1AC-45F5-A48D-6FA5C363CFDE}" type="pres">
      <dgm:prSet presAssocID="{2EBC9242-2A04-4BAF-AE73-D14BF41C9420}" presName="rootText" presStyleLbl="node4" presStyleIdx="3" presStyleCnt="7">
        <dgm:presLayoutVars>
          <dgm:chPref val="3"/>
        </dgm:presLayoutVars>
      </dgm:prSet>
      <dgm:spPr/>
      <dgm:t>
        <a:bodyPr/>
        <a:lstStyle/>
        <a:p>
          <a:endParaRPr lang="el-GR"/>
        </a:p>
      </dgm:t>
    </dgm:pt>
    <dgm:pt modelId="{DBE067AC-C1BA-4797-A6A5-6D2ED496B8D7}" type="pres">
      <dgm:prSet presAssocID="{2EBC9242-2A04-4BAF-AE73-D14BF41C9420}" presName="rootConnector" presStyleLbl="node4" presStyleIdx="3" presStyleCnt="7"/>
      <dgm:spPr/>
      <dgm:t>
        <a:bodyPr/>
        <a:lstStyle/>
        <a:p>
          <a:endParaRPr lang="el-GR"/>
        </a:p>
      </dgm:t>
    </dgm:pt>
    <dgm:pt modelId="{22C645D8-C015-40E0-8390-04134E49904B}" type="pres">
      <dgm:prSet presAssocID="{2EBC9242-2A04-4BAF-AE73-D14BF41C9420}" presName="hierChild4" presStyleCnt="0"/>
      <dgm:spPr/>
    </dgm:pt>
    <dgm:pt modelId="{7E9B2BCF-F4BB-4EB5-9BB1-A80277177064}" type="pres">
      <dgm:prSet presAssocID="{2EBC9242-2A04-4BAF-AE73-D14BF41C9420}" presName="hierChild5" presStyleCnt="0"/>
      <dgm:spPr/>
    </dgm:pt>
    <dgm:pt modelId="{FE4D6F18-C96A-4E7A-B539-FEB83E376966}" type="pres">
      <dgm:prSet presAssocID="{D0B83AF1-15FD-49EF-95C2-74C7B23AAD4B}" presName="Name37" presStyleLbl="parChTrans1D4" presStyleIdx="4" presStyleCnt="7"/>
      <dgm:spPr/>
      <dgm:t>
        <a:bodyPr/>
        <a:lstStyle/>
        <a:p>
          <a:endParaRPr lang="el-GR"/>
        </a:p>
      </dgm:t>
    </dgm:pt>
    <dgm:pt modelId="{D5379A2D-5CA1-40CB-A11B-900941FBCCA0}" type="pres">
      <dgm:prSet presAssocID="{14120285-22F4-4BE1-B226-6E1F0F51E6F5}" presName="hierRoot2" presStyleCnt="0">
        <dgm:presLayoutVars>
          <dgm:hierBranch val="init"/>
        </dgm:presLayoutVars>
      </dgm:prSet>
      <dgm:spPr/>
    </dgm:pt>
    <dgm:pt modelId="{F28133AE-CDAB-4363-9296-C1BA891F28B8}" type="pres">
      <dgm:prSet presAssocID="{14120285-22F4-4BE1-B226-6E1F0F51E6F5}" presName="rootComposite" presStyleCnt="0"/>
      <dgm:spPr/>
    </dgm:pt>
    <dgm:pt modelId="{4E69B039-F5F5-4289-B2A2-EE58F3774EB1}" type="pres">
      <dgm:prSet presAssocID="{14120285-22F4-4BE1-B226-6E1F0F51E6F5}" presName="rootText" presStyleLbl="node4" presStyleIdx="4" presStyleCnt="7">
        <dgm:presLayoutVars>
          <dgm:chPref val="3"/>
        </dgm:presLayoutVars>
      </dgm:prSet>
      <dgm:spPr/>
      <dgm:t>
        <a:bodyPr/>
        <a:lstStyle/>
        <a:p>
          <a:endParaRPr lang="el-GR"/>
        </a:p>
      </dgm:t>
    </dgm:pt>
    <dgm:pt modelId="{2657F8E3-76AC-4798-9675-7C7F88D1AC68}" type="pres">
      <dgm:prSet presAssocID="{14120285-22F4-4BE1-B226-6E1F0F51E6F5}" presName="rootConnector" presStyleLbl="node4" presStyleIdx="4" presStyleCnt="7"/>
      <dgm:spPr/>
      <dgm:t>
        <a:bodyPr/>
        <a:lstStyle/>
        <a:p>
          <a:endParaRPr lang="el-GR"/>
        </a:p>
      </dgm:t>
    </dgm:pt>
    <dgm:pt modelId="{9A446221-6B78-4FF3-B116-9B6EE922D726}" type="pres">
      <dgm:prSet presAssocID="{14120285-22F4-4BE1-B226-6E1F0F51E6F5}" presName="hierChild4" presStyleCnt="0"/>
      <dgm:spPr/>
    </dgm:pt>
    <dgm:pt modelId="{821CA525-5B13-49DD-AEA1-BE39180ACCC9}" type="pres">
      <dgm:prSet presAssocID="{14120285-22F4-4BE1-B226-6E1F0F51E6F5}" presName="hierChild5" presStyleCnt="0"/>
      <dgm:spPr/>
    </dgm:pt>
    <dgm:pt modelId="{E22F38B7-D61F-4778-923A-FE28B3618BB2}" type="pres">
      <dgm:prSet presAssocID="{8A8ED342-B4FE-4564-A031-81EAD8F81C82}" presName="hierChild5" presStyleCnt="0"/>
      <dgm:spPr/>
    </dgm:pt>
    <dgm:pt modelId="{3A053628-1E2D-419A-AA7F-681A767E99E6}" type="pres">
      <dgm:prSet presAssocID="{23B61462-47D5-4A9A-93B0-ADB4F197F41C}" presName="Name37" presStyleLbl="parChTrans1D3" presStyleIdx="3" presStyleCnt="12"/>
      <dgm:spPr/>
      <dgm:t>
        <a:bodyPr/>
        <a:lstStyle/>
        <a:p>
          <a:endParaRPr lang="el-GR"/>
        </a:p>
      </dgm:t>
    </dgm:pt>
    <dgm:pt modelId="{0A103823-88D8-43D2-BF2E-29D3C3A09151}" type="pres">
      <dgm:prSet presAssocID="{809517B9-59EA-4187-A086-CB7EB088144C}" presName="hierRoot2" presStyleCnt="0">
        <dgm:presLayoutVars>
          <dgm:hierBranch val="init"/>
        </dgm:presLayoutVars>
      </dgm:prSet>
      <dgm:spPr/>
    </dgm:pt>
    <dgm:pt modelId="{8762F100-DE34-4F96-8B9A-EB5E4741332A}" type="pres">
      <dgm:prSet presAssocID="{809517B9-59EA-4187-A086-CB7EB088144C}" presName="rootComposite" presStyleCnt="0"/>
      <dgm:spPr/>
    </dgm:pt>
    <dgm:pt modelId="{BC678972-DE9B-401A-8285-3F927046A7D1}" type="pres">
      <dgm:prSet presAssocID="{809517B9-59EA-4187-A086-CB7EB088144C}" presName="rootText" presStyleLbl="node3" presStyleIdx="3" presStyleCnt="12">
        <dgm:presLayoutVars>
          <dgm:chPref val="3"/>
        </dgm:presLayoutVars>
      </dgm:prSet>
      <dgm:spPr/>
      <dgm:t>
        <a:bodyPr/>
        <a:lstStyle/>
        <a:p>
          <a:endParaRPr lang="el-GR"/>
        </a:p>
      </dgm:t>
    </dgm:pt>
    <dgm:pt modelId="{46CFE8D9-A579-4463-A96D-C30E963B42AF}" type="pres">
      <dgm:prSet presAssocID="{809517B9-59EA-4187-A086-CB7EB088144C}" presName="rootConnector" presStyleLbl="node3" presStyleIdx="3" presStyleCnt="12"/>
      <dgm:spPr/>
      <dgm:t>
        <a:bodyPr/>
        <a:lstStyle/>
        <a:p>
          <a:endParaRPr lang="el-GR"/>
        </a:p>
      </dgm:t>
    </dgm:pt>
    <dgm:pt modelId="{7C583667-21E1-4CF6-AB0A-696BFF842E42}" type="pres">
      <dgm:prSet presAssocID="{809517B9-59EA-4187-A086-CB7EB088144C}" presName="hierChild4" presStyleCnt="0"/>
      <dgm:spPr/>
    </dgm:pt>
    <dgm:pt modelId="{1ADB506F-CFBA-41A1-94C4-6322590EC516}" type="pres">
      <dgm:prSet presAssocID="{809517B9-59EA-4187-A086-CB7EB088144C}" presName="hierChild5" presStyleCnt="0"/>
      <dgm:spPr/>
    </dgm:pt>
    <dgm:pt modelId="{92C43746-5DD3-4546-8187-CD51C6BBD37C}" type="pres">
      <dgm:prSet presAssocID="{BE5736DE-C16F-4B17-8CB4-0CB1E49E5504}" presName="hierChild5" presStyleCnt="0"/>
      <dgm:spPr/>
    </dgm:pt>
    <dgm:pt modelId="{FBC97AE2-CE7E-4CA0-8C44-A4E0A6A8CEDE}" type="pres">
      <dgm:prSet presAssocID="{77FA141D-22EE-4186-BBD9-EFB4A1396FAB}" presName="Name37" presStyleLbl="parChTrans1D2" presStyleIdx="2" presStyleCnt="5"/>
      <dgm:spPr/>
      <dgm:t>
        <a:bodyPr/>
        <a:lstStyle/>
        <a:p>
          <a:endParaRPr lang="el-GR"/>
        </a:p>
      </dgm:t>
    </dgm:pt>
    <dgm:pt modelId="{08D4FC67-C06C-4868-BC17-C89C54DCDDA9}" type="pres">
      <dgm:prSet presAssocID="{A11CC141-D4D0-47AE-A452-5EE673BB0AA6}" presName="hierRoot2" presStyleCnt="0">
        <dgm:presLayoutVars>
          <dgm:hierBranch val="init"/>
        </dgm:presLayoutVars>
      </dgm:prSet>
      <dgm:spPr/>
    </dgm:pt>
    <dgm:pt modelId="{9B2AEA9E-4D79-4375-B4BF-1E6E4659301E}" type="pres">
      <dgm:prSet presAssocID="{A11CC141-D4D0-47AE-A452-5EE673BB0AA6}" presName="rootComposite" presStyleCnt="0"/>
      <dgm:spPr/>
    </dgm:pt>
    <dgm:pt modelId="{7E6777DE-E764-4467-BFAB-83E18A504357}" type="pres">
      <dgm:prSet presAssocID="{A11CC141-D4D0-47AE-A452-5EE673BB0AA6}" presName="rootText" presStyleLbl="node2" presStyleIdx="2" presStyleCnt="5">
        <dgm:presLayoutVars>
          <dgm:chPref val="3"/>
        </dgm:presLayoutVars>
      </dgm:prSet>
      <dgm:spPr/>
      <dgm:t>
        <a:bodyPr/>
        <a:lstStyle/>
        <a:p>
          <a:endParaRPr lang="el-GR"/>
        </a:p>
      </dgm:t>
    </dgm:pt>
    <dgm:pt modelId="{26D2E8CE-B4B0-4267-BC07-1F02A4D8B6E9}" type="pres">
      <dgm:prSet presAssocID="{A11CC141-D4D0-47AE-A452-5EE673BB0AA6}" presName="rootConnector" presStyleLbl="node2" presStyleIdx="2" presStyleCnt="5"/>
      <dgm:spPr/>
      <dgm:t>
        <a:bodyPr/>
        <a:lstStyle/>
        <a:p>
          <a:endParaRPr lang="el-GR"/>
        </a:p>
      </dgm:t>
    </dgm:pt>
    <dgm:pt modelId="{434A3216-ED6C-453A-BBE9-48C106F7025E}" type="pres">
      <dgm:prSet presAssocID="{A11CC141-D4D0-47AE-A452-5EE673BB0AA6}" presName="hierChild4" presStyleCnt="0"/>
      <dgm:spPr/>
    </dgm:pt>
    <dgm:pt modelId="{053FBAF9-D1DF-4562-B765-60F64EDB94B8}" type="pres">
      <dgm:prSet presAssocID="{1CB145DA-C0D7-4A8A-8F79-B81F179B533F}" presName="Name37" presStyleLbl="parChTrans1D3" presStyleIdx="4" presStyleCnt="12"/>
      <dgm:spPr/>
      <dgm:t>
        <a:bodyPr/>
        <a:lstStyle/>
        <a:p>
          <a:endParaRPr lang="el-GR"/>
        </a:p>
      </dgm:t>
    </dgm:pt>
    <dgm:pt modelId="{2B15EEA8-8C3C-4DEF-BF1A-43C34F40F9F7}" type="pres">
      <dgm:prSet presAssocID="{C99BF4CC-B97A-444E-8CC5-2DD70150874E}" presName="hierRoot2" presStyleCnt="0">
        <dgm:presLayoutVars>
          <dgm:hierBranch val="init"/>
        </dgm:presLayoutVars>
      </dgm:prSet>
      <dgm:spPr/>
    </dgm:pt>
    <dgm:pt modelId="{42AFBF9F-7F0D-452B-B76E-BA46D5E18A00}" type="pres">
      <dgm:prSet presAssocID="{C99BF4CC-B97A-444E-8CC5-2DD70150874E}" presName="rootComposite" presStyleCnt="0"/>
      <dgm:spPr/>
    </dgm:pt>
    <dgm:pt modelId="{B17EEE8D-D3C9-43EF-99E7-93D20532BB54}" type="pres">
      <dgm:prSet presAssocID="{C99BF4CC-B97A-444E-8CC5-2DD70150874E}" presName="rootText" presStyleLbl="node3" presStyleIdx="4" presStyleCnt="12">
        <dgm:presLayoutVars>
          <dgm:chPref val="3"/>
        </dgm:presLayoutVars>
      </dgm:prSet>
      <dgm:spPr/>
      <dgm:t>
        <a:bodyPr/>
        <a:lstStyle/>
        <a:p>
          <a:endParaRPr lang="el-GR"/>
        </a:p>
      </dgm:t>
    </dgm:pt>
    <dgm:pt modelId="{1EAFFD40-1B5D-4349-A70C-FF077465E10B}" type="pres">
      <dgm:prSet presAssocID="{C99BF4CC-B97A-444E-8CC5-2DD70150874E}" presName="rootConnector" presStyleLbl="node3" presStyleIdx="4" presStyleCnt="12"/>
      <dgm:spPr/>
      <dgm:t>
        <a:bodyPr/>
        <a:lstStyle/>
        <a:p>
          <a:endParaRPr lang="el-GR"/>
        </a:p>
      </dgm:t>
    </dgm:pt>
    <dgm:pt modelId="{0C566E92-DBB6-4AE4-A2D2-EBB3D78115C0}" type="pres">
      <dgm:prSet presAssocID="{C99BF4CC-B97A-444E-8CC5-2DD70150874E}" presName="hierChild4" presStyleCnt="0"/>
      <dgm:spPr/>
    </dgm:pt>
    <dgm:pt modelId="{73D5CA6A-26DC-4044-94CB-D3EC31DD1BE3}" type="pres">
      <dgm:prSet presAssocID="{0CB5B89E-492C-43E3-8079-315F243628CC}" presName="Name37" presStyleLbl="parChTrans1D4" presStyleIdx="5" presStyleCnt="7"/>
      <dgm:spPr/>
      <dgm:t>
        <a:bodyPr/>
        <a:lstStyle/>
        <a:p>
          <a:endParaRPr lang="el-GR"/>
        </a:p>
      </dgm:t>
    </dgm:pt>
    <dgm:pt modelId="{71D5DE8E-A3E6-4CCD-9D5C-F250087E0053}" type="pres">
      <dgm:prSet presAssocID="{2EE4AE7C-90CB-455F-8466-A482D779AAC5}" presName="hierRoot2" presStyleCnt="0">
        <dgm:presLayoutVars>
          <dgm:hierBranch val="init"/>
        </dgm:presLayoutVars>
      </dgm:prSet>
      <dgm:spPr/>
    </dgm:pt>
    <dgm:pt modelId="{BC16A01F-1841-4186-8669-030DD8FF2351}" type="pres">
      <dgm:prSet presAssocID="{2EE4AE7C-90CB-455F-8466-A482D779AAC5}" presName="rootComposite" presStyleCnt="0"/>
      <dgm:spPr/>
    </dgm:pt>
    <dgm:pt modelId="{F294A3FA-FA63-4800-8BB3-7D6568B17A4C}" type="pres">
      <dgm:prSet presAssocID="{2EE4AE7C-90CB-455F-8466-A482D779AAC5}" presName="rootText" presStyleLbl="node4" presStyleIdx="5" presStyleCnt="7">
        <dgm:presLayoutVars>
          <dgm:chPref val="3"/>
        </dgm:presLayoutVars>
      </dgm:prSet>
      <dgm:spPr/>
      <dgm:t>
        <a:bodyPr/>
        <a:lstStyle/>
        <a:p>
          <a:endParaRPr lang="el-GR"/>
        </a:p>
      </dgm:t>
    </dgm:pt>
    <dgm:pt modelId="{C1AF30D3-A51B-49E9-B65D-260316177F9C}" type="pres">
      <dgm:prSet presAssocID="{2EE4AE7C-90CB-455F-8466-A482D779AAC5}" presName="rootConnector" presStyleLbl="node4" presStyleIdx="5" presStyleCnt="7"/>
      <dgm:spPr/>
      <dgm:t>
        <a:bodyPr/>
        <a:lstStyle/>
        <a:p>
          <a:endParaRPr lang="el-GR"/>
        </a:p>
      </dgm:t>
    </dgm:pt>
    <dgm:pt modelId="{4D04048D-FB24-4339-8704-60EEE95DFE9D}" type="pres">
      <dgm:prSet presAssocID="{2EE4AE7C-90CB-455F-8466-A482D779AAC5}" presName="hierChild4" presStyleCnt="0"/>
      <dgm:spPr/>
    </dgm:pt>
    <dgm:pt modelId="{32D5CC40-C9EE-46E0-91D4-C46CCE47EFFE}" type="pres">
      <dgm:prSet presAssocID="{2EE4AE7C-90CB-455F-8466-A482D779AAC5}" presName="hierChild5" presStyleCnt="0"/>
      <dgm:spPr/>
    </dgm:pt>
    <dgm:pt modelId="{A91FDA0D-35AF-4331-A3C8-B5288E4B8BEE}" type="pres">
      <dgm:prSet presAssocID="{C99BF4CC-B97A-444E-8CC5-2DD70150874E}" presName="hierChild5" presStyleCnt="0"/>
      <dgm:spPr/>
    </dgm:pt>
    <dgm:pt modelId="{89734144-DF44-47BC-99B4-2100404CA54E}" type="pres">
      <dgm:prSet presAssocID="{3BEC67AC-B0A5-4A28-85AB-C8C601481E1C}" presName="Name37" presStyleLbl="parChTrans1D3" presStyleIdx="5" presStyleCnt="12"/>
      <dgm:spPr/>
      <dgm:t>
        <a:bodyPr/>
        <a:lstStyle/>
        <a:p>
          <a:endParaRPr lang="el-GR"/>
        </a:p>
      </dgm:t>
    </dgm:pt>
    <dgm:pt modelId="{81DA097B-1D47-4C3F-A489-A170A9CBCFD0}" type="pres">
      <dgm:prSet presAssocID="{6AF5F535-1A15-49EE-ADA4-98DCAA522022}" presName="hierRoot2" presStyleCnt="0">
        <dgm:presLayoutVars>
          <dgm:hierBranch val="init"/>
        </dgm:presLayoutVars>
      </dgm:prSet>
      <dgm:spPr/>
    </dgm:pt>
    <dgm:pt modelId="{E63BEE0A-BBC6-4645-8F3D-2A6242EF44DC}" type="pres">
      <dgm:prSet presAssocID="{6AF5F535-1A15-49EE-ADA4-98DCAA522022}" presName="rootComposite" presStyleCnt="0"/>
      <dgm:spPr/>
    </dgm:pt>
    <dgm:pt modelId="{B26E4B59-F717-4F09-A063-450698633D94}" type="pres">
      <dgm:prSet presAssocID="{6AF5F535-1A15-49EE-ADA4-98DCAA522022}" presName="rootText" presStyleLbl="node3" presStyleIdx="5" presStyleCnt="12">
        <dgm:presLayoutVars>
          <dgm:chPref val="3"/>
        </dgm:presLayoutVars>
      </dgm:prSet>
      <dgm:spPr/>
      <dgm:t>
        <a:bodyPr/>
        <a:lstStyle/>
        <a:p>
          <a:endParaRPr lang="el-GR"/>
        </a:p>
      </dgm:t>
    </dgm:pt>
    <dgm:pt modelId="{8E512B94-5760-489C-B63D-E67E01C68908}" type="pres">
      <dgm:prSet presAssocID="{6AF5F535-1A15-49EE-ADA4-98DCAA522022}" presName="rootConnector" presStyleLbl="node3" presStyleIdx="5" presStyleCnt="12"/>
      <dgm:spPr/>
      <dgm:t>
        <a:bodyPr/>
        <a:lstStyle/>
        <a:p>
          <a:endParaRPr lang="el-GR"/>
        </a:p>
      </dgm:t>
    </dgm:pt>
    <dgm:pt modelId="{73C703BC-71FE-48AB-A226-CB8223D2AFDC}" type="pres">
      <dgm:prSet presAssocID="{6AF5F535-1A15-49EE-ADA4-98DCAA522022}" presName="hierChild4" presStyleCnt="0"/>
      <dgm:spPr/>
    </dgm:pt>
    <dgm:pt modelId="{B4A9BA1F-F01D-41D1-9618-72590E8C45C5}" type="pres">
      <dgm:prSet presAssocID="{6AF5F535-1A15-49EE-ADA4-98DCAA522022}" presName="hierChild5" presStyleCnt="0"/>
      <dgm:spPr/>
    </dgm:pt>
    <dgm:pt modelId="{3CBCB7C9-5D75-45C4-BD93-C707E61256DC}" type="pres">
      <dgm:prSet presAssocID="{5D075DAA-4F57-4F86-BC2F-3CF544004A13}" presName="Name37" presStyleLbl="parChTrans1D3" presStyleIdx="6" presStyleCnt="12"/>
      <dgm:spPr/>
      <dgm:t>
        <a:bodyPr/>
        <a:lstStyle/>
        <a:p>
          <a:endParaRPr lang="el-GR"/>
        </a:p>
      </dgm:t>
    </dgm:pt>
    <dgm:pt modelId="{4DC244B2-DC0F-4E4D-AA0E-CD9B566B73B1}" type="pres">
      <dgm:prSet presAssocID="{BB0A15EA-04B9-4D11-8C84-024351CCC053}" presName="hierRoot2" presStyleCnt="0">
        <dgm:presLayoutVars>
          <dgm:hierBranch val="init"/>
        </dgm:presLayoutVars>
      </dgm:prSet>
      <dgm:spPr/>
    </dgm:pt>
    <dgm:pt modelId="{A17F1A2E-14F8-4341-8D32-788349662C9F}" type="pres">
      <dgm:prSet presAssocID="{BB0A15EA-04B9-4D11-8C84-024351CCC053}" presName="rootComposite" presStyleCnt="0"/>
      <dgm:spPr/>
    </dgm:pt>
    <dgm:pt modelId="{2380FF01-BA7D-4981-BDBC-7BD51F203D08}" type="pres">
      <dgm:prSet presAssocID="{BB0A15EA-04B9-4D11-8C84-024351CCC053}" presName="rootText" presStyleLbl="node3" presStyleIdx="6" presStyleCnt="12">
        <dgm:presLayoutVars>
          <dgm:chPref val="3"/>
        </dgm:presLayoutVars>
      </dgm:prSet>
      <dgm:spPr/>
      <dgm:t>
        <a:bodyPr/>
        <a:lstStyle/>
        <a:p>
          <a:endParaRPr lang="el-GR"/>
        </a:p>
      </dgm:t>
    </dgm:pt>
    <dgm:pt modelId="{EE39A7EB-BACC-44DE-822A-EB1E6D1F66E0}" type="pres">
      <dgm:prSet presAssocID="{BB0A15EA-04B9-4D11-8C84-024351CCC053}" presName="rootConnector" presStyleLbl="node3" presStyleIdx="6" presStyleCnt="12"/>
      <dgm:spPr/>
      <dgm:t>
        <a:bodyPr/>
        <a:lstStyle/>
        <a:p>
          <a:endParaRPr lang="el-GR"/>
        </a:p>
      </dgm:t>
    </dgm:pt>
    <dgm:pt modelId="{350CFAFA-01AF-47B2-9FF4-A465455D1DC3}" type="pres">
      <dgm:prSet presAssocID="{BB0A15EA-04B9-4D11-8C84-024351CCC053}" presName="hierChild4" presStyleCnt="0"/>
      <dgm:spPr/>
    </dgm:pt>
    <dgm:pt modelId="{C170D83A-4B1A-4F32-9BFE-589DB9BE23C4}" type="pres">
      <dgm:prSet presAssocID="{6DB88FBC-EB5F-4FD8-AA15-282E7419DDF7}" presName="Name37" presStyleLbl="parChTrans1D4" presStyleIdx="6" presStyleCnt="7"/>
      <dgm:spPr/>
      <dgm:t>
        <a:bodyPr/>
        <a:lstStyle/>
        <a:p>
          <a:endParaRPr lang="el-GR"/>
        </a:p>
      </dgm:t>
    </dgm:pt>
    <dgm:pt modelId="{251464D5-481B-4F8A-A70B-6646F8CF29BD}" type="pres">
      <dgm:prSet presAssocID="{6F88D098-15BF-429F-A093-0280608302C7}" presName="hierRoot2" presStyleCnt="0">
        <dgm:presLayoutVars>
          <dgm:hierBranch val="init"/>
        </dgm:presLayoutVars>
      </dgm:prSet>
      <dgm:spPr/>
    </dgm:pt>
    <dgm:pt modelId="{8BC6015C-4A77-47AC-8201-09AA0E1A7B6A}" type="pres">
      <dgm:prSet presAssocID="{6F88D098-15BF-429F-A093-0280608302C7}" presName="rootComposite" presStyleCnt="0"/>
      <dgm:spPr/>
    </dgm:pt>
    <dgm:pt modelId="{34FDD297-A168-4574-B431-276D522D6253}" type="pres">
      <dgm:prSet presAssocID="{6F88D098-15BF-429F-A093-0280608302C7}" presName="rootText" presStyleLbl="node4" presStyleIdx="6" presStyleCnt="7">
        <dgm:presLayoutVars>
          <dgm:chPref val="3"/>
        </dgm:presLayoutVars>
      </dgm:prSet>
      <dgm:spPr/>
      <dgm:t>
        <a:bodyPr/>
        <a:lstStyle/>
        <a:p>
          <a:endParaRPr lang="el-GR"/>
        </a:p>
      </dgm:t>
    </dgm:pt>
    <dgm:pt modelId="{9EC108B2-E869-4B98-8D31-FB8264A30089}" type="pres">
      <dgm:prSet presAssocID="{6F88D098-15BF-429F-A093-0280608302C7}" presName="rootConnector" presStyleLbl="node4" presStyleIdx="6" presStyleCnt="7"/>
      <dgm:spPr/>
      <dgm:t>
        <a:bodyPr/>
        <a:lstStyle/>
        <a:p>
          <a:endParaRPr lang="el-GR"/>
        </a:p>
      </dgm:t>
    </dgm:pt>
    <dgm:pt modelId="{761FEB8D-9332-4649-A74F-8341C759AF82}" type="pres">
      <dgm:prSet presAssocID="{6F88D098-15BF-429F-A093-0280608302C7}" presName="hierChild4" presStyleCnt="0"/>
      <dgm:spPr/>
    </dgm:pt>
    <dgm:pt modelId="{2BFAB390-5335-4BC2-AC8D-D275DEF9DF1C}" type="pres">
      <dgm:prSet presAssocID="{6F88D098-15BF-429F-A093-0280608302C7}" presName="hierChild5" presStyleCnt="0"/>
      <dgm:spPr/>
    </dgm:pt>
    <dgm:pt modelId="{5DFBA863-96E7-4376-B9B0-DBE21168E4B5}" type="pres">
      <dgm:prSet presAssocID="{BB0A15EA-04B9-4D11-8C84-024351CCC053}" presName="hierChild5" presStyleCnt="0"/>
      <dgm:spPr/>
    </dgm:pt>
    <dgm:pt modelId="{8C7F0D83-4627-4A4E-ACB8-2A767B2C67CF}" type="pres">
      <dgm:prSet presAssocID="{A11CC141-D4D0-47AE-A452-5EE673BB0AA6}" presName="hierChild5" presStyleCnt="0"/>
      <dgm:spPr/>
    </dgm:pt>
    <dgm:pt modelId="{702BB73B-3083-4D20-A78E-D2498FBD26A3}" type="pres">
      <dgm:prSet presAssocID="{743958DF-1D6F-4FBA-98D6-5EE0E932DA80}" presName="Name37" presStyleLbl="parChTrans1D2" presStyleIdx="3" presStyleCnt="5"/>
      <dgm:spPr/>
      <dgm:t>
        <a:bodyPr/>
        <a:lstStyle/>
        <a:p>
          <a:endParaRPr lang="el-GR"/>
        </a:p>
      </dgm:t>
    </dgm:pt>
    <dgm:pt modelId="{17484CD2-9F1B-49C4-B81B-A58839DFEA27}" type="pres">
      <dgm:prSet presAssocID="{B8816B21-EA53-4BEC-A85E-8752D6DE9148}" presName="hierRoot2" presStyleCnt="0">
        <dgm:presLayoutVars>
          <dgm:hierBranch val="init"/>
        </dgm:presLayoutVars>
      </dgm:prSet>
      <dgm:spPr/>
    </dgm:pt>
    <dgm:pt modelId="{98111E96-91AA-451C-B38F-C1D6F2833F7B}" type="pres">
      <dgm:prSet presAssocID="{B8816B21-EA53-4BEC-A85E-8752D6DE9148}" presName="rootComposite" presStyleCnt="0"/>
      <dgm:spPr/>
    </dgm:pt>
    <dgm:pt modelId="{A30F519D-231D-4671-BCE2-A484B02F54AF}" type="pres">
      <dgm:prSet presAssocID="{B8816B21-EA53-4BEC-A85E-8752D6DE9148}" presName="rootText" presStyleLbl="node2" presStyleIdx="3" presStyleCnt="5">
        <dgm:presLayoutVars>
          <dgm:chPref val="3"/>
        </dgm:presLayoutVars>
      </dgm:prSet>
      <dgm:spPr/>
      <dgm:t>
        <a:bodyPr/>
        <a:lstStyle/>
        <a:p>
          <a:endParaRPr lang="el-GR"/>
        </a:p>
      </dgm:t>
    </dgm:pt>
    <dgm:pt modelId="{92B93BC4-71C7-4D9D-8095-F466A1530E6F}" type="pres">
      <dgm:prSet presAssocID="{B8816B21-EA53-4BEC-A85E-8752D6DE9148}" presName="rootConnector" presStyleLbl="node2" presStyleIdx="3" presStyleCnt="5"/>
      <dgm:spPr/>
      <dgm:t>
        <a:bodyPr/>
        <a:lstStyle/>
        <a:p>
          <a:endParaRPr lang="el-GR"/>
        </a:p>
      </dgm:t>
    </dgm:pt>
    <dgm:pt modelId="{9C2AE00F-C987-4DB3-80FC-BCBB0ECCDC5E}" type="pres">
      <dgm:prSet presAssocID="{B8816B21-EA53-4BEC-A85E-8752D6DE9148}" presName="hierChild4" presStyleCnt="0"/>
      <dgm:spPr/>
    </dgm:pt>
    <dgm:pt modelId="{FB930EDE-8442-4A46-B289-40703B977603}" type="pres">
      <dgm:prSet presAssocID="{609F3F8C-FBC2-4081-AEF9-329905822E15}" presName="Name37" presStyleLbl="parChTrans1D3" presStyleIdx="7" presStyleCnt="12"/>
      <dgm:spPr/>
      <dgm:t>
        <a:bodyPr/>
        <a:lstStyle/>
        <a:p>
          <a:endParaRPr lang="el-GR"/>
        </a:p>
      </dgm:t>
    </dgm:pt>
    <dgm:pt modelId="{1329F632-BD3D-4830-8A09-C157FA4709AE}" type="pres">
      <dgm:prSet presAssocID="{06AAD5B9-2AD4-4E17-A21A-4B379799733F}" presName="hierRoot2" presStyleCnt="0">
        <dgm:presLayoutVars>
          <dgm:hierBranch val="init"/>
        </dgm:presLayoutVars>
      </dgm:prSet>
      <dgm:spPr/>
    </dgm:pt>
    <dgm:pt modelId="{E53A5274-1621-40E3-9D80-80E18599E724}" type="pres">
      <dgm:prSet presAssocID="{06AAD5B9-2AD4-4E17-A21A-4B379799733F}" presName="rootComposite" presStyleCnt="0"/>
      <dgm:spPr/>
    </dgm:pt>
    <dgm:pt modelId="{F42F6477-C226-4304-9ED5-10F57EF8EB94}" type="pres">
      <dgm:prSet presAssocID="{06AAD5B9-2AD4-4E17-A21A-4B379799733F}" presName="rootText" presStyleLbl="node3" presStyleIdx="7" presStyleCnt="12">
        <dgm:presLayoutVars>
          <dgm:chPref val="3"/>
        </dgm:presLayoutVars>
      </dgm:prSet>
      <dgm:spPr/>
      <dgm:t>
        <a:bodyPr/>
        <a:lstStyle/>
        <a:p>
          <a:endParaRPr lang="el-GR"/>
        </a:p>
      </dgm:t>
    </dgm:pt>
    <dgm:pt modelId="{7A932C8F-775D-4635-9635-37DF7D29E94F}" type="pres">
      <dgm:prSet presAssocID="{06AAD5B9-2AD4-4E17-A21A-4B379799733F}" presName="rootConnector" presStyleLbl="node3" presStyleIdx="7" presStyleCnt="12"/>
      <dgm:spPr/>
      <dgm:t>
        <a:bodyPr/>
        <a:lstStyle/>
        <a:p>
          <a:endParaRPr lang="el-GR"/>
        </a:p>
      </dgm:t>
    </dgm:pt>
    <dgm:pt modelId="{6B71970B-F125-4BEC-BDD0-07AA0EDDC12A}" type="pres">
      <dgm:prSet presAssocID="{06AAD5B9-2AD4-4E17-A21A-4B379799733F}" presName="hierChild4" presStyleCnt="0"/>
      <dgm:spPr/>
    </dgm:pt>
    <dgm:pt modelId="{B5F18E0A-3AED-44A9-AB31-65FEBE2C3135}" type="pres">
      <dgm:prSet presAssocID="{06AAD5B9-2AD4-4E17-A21A-4B379799733F}" presName="hierChild5" presStyleCnt="0"/>
      <dgm:spPr/>
    </dgm:pt>
    <dgm:pt modelId="{FE69B015-CE5B-48CE-9B1C-872D192767A2}" type="pres">
      <dgm:prSet presAssocID="{B2F042B7-6A3C-4238-BEFB-D8B6B099C9DC}" presName="Name37" presStyleLbl="parChTrans1D3" presStyleIdx="8" presStyleCnt="12"/>
      <dgm:spPr/>
      <dgm:t>
        <a:bodyPr/>
        <a:lstStyle/>
        <a:p>
          <a:endParaRPr lang="el-GR"/>
        </a:p>
      </dgm:t>
    </dgm:pt>
    <dgm:pt modelId="{2A150F85-5BAA-4B7E-A206-3915BB5BB95B}" type="pres">
      <dgm:prSet presAssocID="{CF76431A-C9CB-4A79-9B3C-5F9FBF501F7E}" presName="hierRoot2" presStyleCnt="0">
        <dgm:presLayoutVars>
          <dgm:hierBranch val="init"/>
        </dgm:presLayoutVars>
      </dgm:prSet>
      <dgm:spPr/>
    </dgm:pt>
    <dgm:pt modelId="{4C562C7D-A8CB-4362-84FC-5308E539C3DF}" type="pres">
      <dgm:prSet presAssocID="{CF76431A-C9CB-4A79-9B3C-5F9FBF501F7E}" presName="rootComposite" presStyleCnt="0"/>
      <dgm:spPr/>
    </dgm:pt>
    <dgm:pt modelId="{37444EDF-8F19-4897-8383-956E15FB9DA6}" type="pres">
      <dgm:prSet presAssocID="{CF76431A-C9CB-4A79-9B3C-5F9FBF501F7E}" presName="rootText" presStyleLbl="node3" presStyleIdx="8" presStyleCnt="12">
        <dgm:presLayoutVars>
          <dgm:chPref val="3"/>
        </dgm:presLayoutVars>
      </dgm:prSet>
      <dgm:spPr/>
      <dgm:t>
        <a:bodyPr/>
        <a:lstStyle/>
        <a:p>
          <a:endParaRPr lang="el-GR"/>
        </a:p>
      </dgm:t>
    </dgm:pt>
    <dgm:pt modelId="{C35EAF45-08CF-479C-9F81-FF628CA55C6E}" type="pres">
      <dgm:prSet presAssocID="{CF76431A-C9CB-4A79-9B3C-5F9FBF501F7E}" presName="rootConnector" presStyleLbl="node3" presStyleIdx="8" presStyleCnt="12"/>
      <dgm:spPr/>
      <dgm:t>
        <a:bodyPr/>
        <a:lstStyle/>
        <a:p>
          <a:endParaRPr lang="el-GR"/>
        </a:p>
      </dgm:t>
    </dgm:pt>
    <dgm:pt modelId="{D7FC0D8D-BB6C-4493-8E30-BD8A49889861}" type="pres">
      <dgm:prSet presAssocID="{CF76431A-C9CB-4A79-9B3C-5F9FBF501F7E}" presName="hierChild4" presStyleCnt="0"/>
      <dgm:spPr/>
    </dgm:pt>
    <dgm:pt modelId="{9CB5BBC7-C0A3-43EB-8E3E-1A282DDEEF73}" type="pres">
      <dgm:prSet presAssocID="{CF76431A-C9CB-4A79-9B3C-5F9FBF501F7E}" presName="hierChild5" presStyleCnt="0"/>
      <dgm:spPr/>
    </dgm:pt>
    <dgm:pt modelId="{5706C7B0-D10C-480A-A680-4561922237E3}" type="pres">
      <dgm:prSet presAssocID="{EBF33434-422D-4F4A-8786-F1B7D4F9F807}" presName="Name37" presStyleLbl="parChTrans1D3" presStyleIdx="9" presStyleCnt="12"/>
      <dgm:spPr/>
      <dgm:t>
        <a:bodyPr/>
        <a:lstStyle/>
        <a:p>
          <a:endParaRPr lang="el-GR"/>
        </a:p>
      </dgm:t>
    </dgm:pt>
    <dgm:pt modelId="{74A912EA-1B71-4976-B437-8BBA95A0D410}" type="pres">
      <dgm:prSet presAssocID="{F536AD62-DE03-4A8A-B028-CC74B309827C}" presName="hierRoot2" presStyleCnt="0">
        <dgm:presLayoutVars>
          <dgm:hierBranch val="init"/>
        </dgm:presLayoutVars>
      </dgm:prSet>
      <dgm:spPr/>
    </dgm:pt>
    <dgm:pt modelId="{12688B67-1287-4057-AE58-3CBC08BD81DB}" type="pres">
      <dgm:prSet presAssocID="{F536AD62-DE03-4A8A-B028-CC74B309827C}" presName="rootComposite" presStyleCnt="0"/>
      <dgm:spPr/>
    </dgm:pt>
    <dgm:pt modelId="{B8C9B00F-9217-4940-B37C-96DE7C46CD54}" type="pres">
      <dgm:prSet presAssocID="{F536AD62-DE03-4A8A-B028-CC74B309827C}" presName="rootText" presStyleLbl="node3" presStyleIdx="9" presStyleCnt="12">
        <dgm:presLayoutVars>
          <dgm:chPref val="3"/>
        </dgm:presLayoutVars>
      </dgm:prSet>
      <dgm:spPr/>
      <dgm:t>
        <a:bodyPr/>
        <a:lstStyle/>
        <a:p>
          <a:endParaRPr lang="el-GR"/>
        </a:p>
      </dgm:t>
    </dgm:pt>
    <dgm:pt modelId="{D45FFB71-CD95-411D-9595-9BB1D827EC84}" type="pres">
      <dgm:prSet presAssocID="{F536AD62-DE03-4A8A-B028-CC74B309827C}" presName="rootConnector" presStyleLbl="node3" presStyleIdx="9" presStyleCnt="12"/>
      <dgm:spPr/>
      <dgm:t>
        <a:bodyPr/>
        <a:lstStyle/>
        <a:p>
          <a:endParaRPr lang="el-GR"/>
        </a:p>
      </dgm:t>
    </dgm:pt>
    <dgm:pt modelId="{247F957D-9EE4-4EEB-8325-F7899DB153BD}" type="pres">
      <dgm:prSet presAssocID="{F536AD62-DE03-4A8A-B028-CC74B309827C}" presName="hierChild4" presStyleCnt="0"/>
      <dgm:spPr/>
    </dgm:pt>
    <dgm:pt modelId="{94A7692B-A210-4B64-AF12-74E48EC420CB}" type="pres">
      <dgm:prSet presAssocID="{F536AD62-DE03-4A8A-B028-CC74B309827C}" presName="hierChild5" presStyleCnt="0"/>
      <dgm:spPr/>
    </dgm:pt>
    <dgm:pt modelId="{8E33F40D-1D6D-433F-AFB9-52D3108AE1C9}" type="pres">
      <dgm:prSet presAssocID="{B8816B21-EA53-4BEC-A85E-8752D6DE9148}" presName="hierChild5" presStyleCnt="0"/>
      <dgm:spPr/>
    </dgm:pt>
    <dgm:pt modelId="{93F51088-B3DA-4459-A0ED-682C5BCF9678}" type="pres">
      <dgm:prSet presAssocID="{818A6A7C-FAD8-4236-BED9-6024A831CC78}" presName="Name37" presStyleLbl="parChTrans1D2" presStyleIdx="4" presStyleCnt="5"/>
      <dgm:spPr/>
      <dgm:t>
        <a:bodyPr/>
        <a:lstStyle/>
        <a:p>
          <a:endParaRPr lang="el-GR"/>
        </a:p>
      </dgm:t>
    </dgm:pt>
    <dgm:pt modelId="{28B08780-495B-4EC5-A8C8-16FC14AFDBB4}" type="pres">
      <dgm:prSet presAssocID="{D1FAC757-A376-468F-A73C-0A51E1F6C60C}" presName="hierRoot2" presStyleCnt="0">
        <dgm:presLayoutVars>
          <dgm:hierBranch val="init"/>
        </dgm:presLayoutVars>
      </dgm:prSet>
      <dgm:spPr/>
    </dgm:pt>
    <dgm:pt modelId="{C04790EC-A3CA-43FB-96A3-83513FF7B638}" type="pres">
      <dgm:prSet presAssocID="{D1FAC757-A376-468F-A73C-0A51E1F6C60C}" presName="rootComposite" presStyleCnt="0"/>
      <dgm:spPr/>
    </dgm:pt>
    <dgm:pt modelId="{1012C75E-EE04-4C0A-96FC-FB666B720E45}" type="pres">
      <dgm:prSet presAssocID="{D1FAC757-A376-468F-A73C-0A51E1F6C60C}" presName="rootText" presStyleLbl="node2" presStyleIdx="4" presStyleCnt="5">
        <dgm:presLayoutVars>
          <dgm:chPref val="3"/>
        </dgm:presLayoutVars>
      </dgm:prSet>
      <dgm:spPr/>
      <dgm:t>
        <a:bodyPr/>
        <a:lstStyle/>
        <a:p>
          <a:endParaRPr lang="el-GR"/>
        </a:p>
      </dgm:t>
    </dgm:pt>
    <dgm:pt modelId="{E163D2C2-3BA1-489F-B56D-93BE7235B796}" type="pres">
      <dgm:prSet presAssocID="{D1FAC757-A376-468F-A73C-0A51E1F6C60C}" presName="rootConnector" presStyleLbl="node2" presStyleIdx="4" presStyleCnt="5"/>
      <dgm:spPr/>
      <dgm:t>
        <a:bodyPr/>
        <a:lstStyle/>
        <a:p>
          <a:endParaRPr lang="el-GR"/>
        </a:p>
      </dgm:t>
    </dgm:pt>
    <dgm:pt modelId="{92E93ED2-187F-438D-9907-61DC6BE63415}" type="pres">
      <dgm:prSet presAssocID="{D1FAC757-A376-468F-A73C-0A51E1F6C60C}" presName="hierChild4" presStyleCnt="0"/>
      <dgm:spPr/>
    </dgm:pt>
    <dgm:pt modelId="{06EE08E3-E53C-4973-AAC1-46ACA370CA4D}" type="pres">
      <dgm:prSet presAssocID="{597874CF-BAA1-47AA-A024-0667638CE867}" presName="Name37" presStyleLbl="parChTrans1D3" presStyleIdx="10" presStyleCnt="12"/>
      <dgm:spPr/>
      <dgm:t>
        <a:bodyPr/>
        <a:lstStyle/>
        <a:p>
          <a:endParaRPr lang="el-GR"/>
        </a:p>
      </dgm:t>
    </dgm:pt>
    <dgm:pt modelId="{32833AF5-4059-4698-AE4B-137A4D71D31D}" type="pres">
      <dgm:prSet presAssocID="{4A4E7187-39AC-4EAF-97FC-9EB883B670D5}" presName="hierRoot2" presStyleCnt="0">
        <dgm:presLayoutVars>
          <dgm:hierBranch val="init"/>
        </dgm:presLayoutVars>
      </dgm:prSet>
      <dgm:spPr/>
    </dgm:pt>
    <dgm:pt modelId="{1EA8C6FA-9F0C-424E-A5A2-B878FBEDFC25}" type="pres">
      <dgm:prSet presAssocID="{4A4E7187-39AC-4EAF-97FC-9EB883B670D5}" presName="rootComposite" presStyleCnt="0"/>
      <dgm:spPr/>
    </dgm:pt>
    <dgm:pt modelId="{E9AE6F38-D5A4-446E-A196-86FDCA9F9C6D}" type="pres">
      <dgm:prSet presAssocID="{4A4E7187-39AC-4EAF-97FC-9EB883B670D5}" presName="rootText" presStyleLbl="node3" presStyleIdx="10" presStyleCnt="12">
        <dgm:presLayoutVars>
          <dgm:chPref val="3"/>
        </dgm:presLayoutVars>
      </dgm:prSet>
      <dgm:spPr/>
      <dgm:t>
        <a:bodyPr/>
        <a:lstStyle/>
        <a:p>
          <a:endParaRPr lang="el-GR"/>
        </a:p>
      </dgm:t>
    </dgm:pt>
    <dgm:pt modelId="{4635BBD6-69AB-43A4-B7DB-5EBF6FE11859}" type="pres">
      <dgm:prSet presAssocID="{4A4E7187-39AC-4EAF-97FC-9EB883B670D5}" presName="rootConnector" presStyleLbl="node3" presStyleIdx="10" presStyleCnt="12"/>
      <dgm:spPr/>
      <dgm:t>
        <a:bodyPr/>
        <a:lstStyle/>
        <a:p>
          <a:endParaRPr lang="el-GR"/>
        </a:p>
      </dgm:t>
    </dgm:pt>
    <dgm:pt modelId="{06083530-9754-498A-8827-B0DFB2DEB972}" type="pres">
      <dgm:prSet presAssocID="{4A4E7187-39AC-4EAF-97FC-9EB883B670D5}" presName="hierChild4" presStyleCnt="0"/>
      <dgm:spPr/>
    </dgm:pt>
    <dgm:pt modelId="{B19A93B5-929D-4C94-943F-EF9C959E8971}" type="pres">
      <dgm:prSet presAssocID="{4A4E7187-39AC-4EAF-97FC-9EB883B670D5}" presName="hierChild5" presStyleCnt="0"/>
      <dgm:spPr/>
    </dgm:pt>
    <dgm:pt modelId="{F0887B9E-7C0B-4803-A44C-AD0010E55179}" type="pres">
      <dgm:prSet presAssocID="{1489F612-0FA9-49C8-9422-F5D91DA60EB2}" presName="Name37" presStyleLbl="parChTrans1D3" presStyleIdx="11" presStyleCnt="12"/>
      <dgm:spPr/>
      <dgm:t>
        <a:bodyPr/>
        <a:lstStyle/>
        <a:p>
          <a:endParaRPr lang="el-GR"/>
        </a:p>
      </dgm:t>
    </dgm:pt>
    <dgm:pt modelId="{236C0EF1-BBC7-49C8-9081-C487D4080B9F}" type="pres">
      <dgm:prSet presAssocID="{7A61FD40-D4FC-467F-82A2-64D501EC8139}" presName="hierRoot2" presStyleCnt="0">
        <dgm:presLayoutVars>
          <dgm:hierBranch val="init"/>
        </dgm:presLayoutVars>
      </dgm:prSet>
      <dgm:spPr/>
    </dgm:pt>
    <dgm:pt modelId="{E009B903-2124-4A08-8C55-ABEA2625D742}" type="pres">
      <dgm:prSet presAssocID="{7A61FD40-D4FC-467F-82A2-64D501EC8139}" presName="rootComposite" presStyleCnt="0"/>
      <dgm:spPr/>
    </dgm:pt>
    <dgm:pt modelId="{B5F94181-4790-46F1-B2DB-23B3E1E99F76}" type="pres">
      <dgm:prSet presAssocID="{7A61FD40-D4FC-467F-82A2-64D501EC8139}" presName="rootText" presStyleLbl="node3" presStyleIdx="11" presStyleCnt="12">
        <dgm:presLayoutVars>
          <dgm:chPref val="3"/>
        </dgm:presLayoutVars>
      </dgm:prSet>
      <dgm:spPr/>
      <dgm:t>
        <a:bodyPr/>
        <a:lstStyle/>
        <a:p>
          <a:endParaRPr lang="el-GR"/>
        </a:p>
      </dgm:t>
    </dgm:pt>
    <dgm:pt modelId="{71884A37-2607-41F9-9AAC-2DC4854D2028}" type="pres">
      <dgm:prSet presAssocID="{7A61FD40-D4FC-467F-82A2-64D501EC8139}" presName="rootConnector" presStyleLbl="node3" presStyleIdx="11" presStyleCnt="12"/>
      <dgm:spPr/>
      <dgm:t>
        <a:bodyPr/>
        <a:lstStyle/>
        <a:p>
          <a:endParaRPr lang="el-GR"/>
        </a:p>
      </dgm:t>
    </dgm:pt>
    <dgm:pt modelId="{C6B20681-91B0-4562-AC7D-43DB4CF7BD12}" type="pres">
      <dgm:prSet presAssocID="{7A61FD40-D4FC-467F-82A2-64D501EC8139}" presName="hierChild4" presStyleCnt="0"/>
      <dgm:spPr/>
    </dgm:pt>
    <dgm:pt modelId="{FA09F5D5-D887-4ACC-8FD1-60929A333579}" type="pres">
      <dgm:prSet presAssocID="{7A61FD40-D4FC-467F-82A2-64D501EC8139}" presName="hierChild5" presStyleCnt="0"/>
      <dgm:spPr/>
    </dgm:pt>
    <dgm:pt modelId="{26B3C7F0-6E06-46E7-A5F9-60A56ACDF6C3}" type="pres">
      <dgm:prSet presAssocID="{D1FAC757-A376-468F-A73C-0A51E1F6C60C}" presName="hierChild5" presStyleCnt="0"/>
      <dgm:spPr/>
    </dgm:pt>
    <dgm:pt modelId="{0652A67D-9C64-480B-88AF-9F63102E3FDD}" type="pres">
      <dgm:prSet presAssocID="{E96A4EB6-3043-461E-B72A-DB7DC93FC9EB}" presName="hierChild3" presStyleCnt="0"/>
      <dgm:spPr/>
    </dgm:pt>
  </dgm:ptLst>
  <dgm:cxnLst>
    <dgm:cxn modelId="{EEE02C8C-41CC-4B50-A4B2-A30F8E6534A1}" type="presOf" srcId="{597874CF-BAA1-47AA-A024-0667638CE867}" destId="{06EE08E3-E53C-4973-AAC1-46ACA370CA4D}" srcOrd="0" destOrd="0" presId="urn:microsoft.com/office/officeart/2005/8/layout/orgChart1"/>
    <dgm:cxn modelId="{56C235E8-3702-4491-B7C1-49CA71CBE29E}" type="presOf" srcId="{E96A4EB6-3043-461E-B72A-DB7DC93FC9EB}" destId="{4534B923-AF13-4969-B965-72DBCC0B8F99}" srcOrd="1" destOrd="0" presId="urn:microsoft.com/office/officeart/2005/8/layout/orgChart1"/>
    <dgm:cxn modelId="{4D9761B5-F981-4F2C-9542-AE94575BA091}" srcId="{E96A4EB6-3043-461E-B72A-DB7DC93FC9EB}" destId="{D1FAC757-A376-468F-A73C-0A51E1F6C60C}" srcOrd="4" destOrd="0" parTransId="{818A6A7C-FAD8-4236-BED9-6024A831CC78}" sibTransId="{0B7CC368-C3B8-4CEA-960F-5312F7601FE9}"/>
    <dgm:cxn modelId="{3A59E65D-435A-4B54-9552-F77459543C5D}" type="presOf" srcId="{B58AF655-A770-4D24-AB9A-D120C767DCFB}" destId="{AC40C505-C6D8-48F3-B48C-AD0383407B04}" srcOrd="0" destOrd="0" presId="urn:microsoft.com/office/officeart/2005/8/layout/orgChart1"/>
    <dgm:cxn modelId="{D1DAA86F-FEFA-42DA-AD39-C9DF36AA686D}" type="presOf" srcId="{6B9A41E9-CA0C-4C54-AD0B-43B45AA19B54}" destId="{579EC221-0101-4ABF-A8D0-13CCBE8F4B06}" srcOrd="0" destOrd="0" presId="urn:microsoft.com/office/officeart/2005/8/layout/orgChart1"/>
    <dgm:cxn modelId="{20F42AB8-3159-4C90-9292-B043F75F426C}" type="presOf" srcId="{06AAD5B9-2AD4-4E17-A21A-4B379799733F}" destId="{F42F6477-C226-4304-9ED5-10F57EF8EB94}" srcOrd="0" destOrd="0" presId="urn:microsoft.com/office/officeart/2005/8/layout/orgChart1"/>
    <dgm:cxn modelId="{882E5DEC-1B4E-45EA-98B4-831C7E496792}" type="presOf" srcId="{06AAD5B9-2AD4-4E17-A21A-4B379799733F}" destId="{7A932C8F-775D-4635-9635-37DF7D29E94F}" srcOrd="1" destOrd="0" presId="urn:microsoft.com/office/officeart/2005/8/layout/orgChart1"/>
    <dgm:cxn modelId="{F8EC1286-0256-488C-8B61-8E01581ADB4F}" type="presOf" srcId="{4C6936B1-AB90-45C1-A9C9-DBF99A0E64C5}" destId="{DCAA064A-42CD-4E18-8FA1-4C6C480C7263}" srcOrd="0" destOrd="0" presId="urn:microsoft.com/office/officeart/2005/8/layout/orgChart1"/>
    <dgm:cxn modelId="{C7941541-1C63-445B-9D81-5ECE33D44636}" srcId="{B8816B21-EA53-4BEC-A85E-8752D6DE9148}" destId="{06AAD5B9-2AD4-4E17-A21A-4B379799733F}" srcOrd="0" destOrd="0" parTransId="{609F3F8C-FBC2-4081-AEF9-329905822E15}" sibTransId="{27FD0575-B7CD-4A76-97DC-D3EA35FC2177}"/>
    <dgm:cxn modelId="{7A74B2C6-5EDF-489A-9E29-E71E8FEEB26A}" type="presOf" srcId="{EBF33434-422D-4F4A-8786-F1B7D4F9F807}" destId="{5706C7B0-D10C-480A-A680-4561922237E3}" srcOrd="0" destOrd="0" presId="urn:microsoft.com/office/officeart/2005/8/layout/orgChart1"/>
    <dgm:cxn modelId="{5893BF38-D7DB-4348-80E2-D6F3CAC917B7}" type="presOf" srcId="{809517B9-59EA-4187-A086-CB7EB088144C}" destId="{BC678972-DE9B-401A-8285-3F927046A7D1}" srcOrd="0" destOrd="0" presId="urn:microsoft.com/office/officeart/2005/8/layout/orgChart1"/>
    <dgm:cxn modelId="{B7CC8FCB-6CB8-43A1-85A7-6A1C7541CD04}" srcId="{A11CC141-D4D0-47AE-A452-5EE673BB0AA6}" destId="{6AF5F535-1A15-49EE-ADA4-98DCAA522022}" srcOrd="1" destOrd="0" parTransId="{3BEC67AC-B0A5-4A28-85AB-C8C601481E1C}" sibTransId="{87384DDB-A67A-4E91-BF9D-EBBA8E49BCB2}"/>
    <dgm:cxn modelId="{8B498E9B-5187-4156-8B42-050B93874DA2}" type="presOf" srcId="{A11CC141-D4D0-47AE-A452-5EE673BB0AA6}" destId="{7E6777DE-E764-4467-BFAB-83E18A504357}" srcOrd="0" destOrd="0" presId="urn:microsoft.com/office/officeart/2005/8/layout/orgChart1"/>
    <dgm:cxn modelId="{E5E23B74-C2CF-405E-80AE-6F4BB94DF445}" type="presOf" srcId="{14120285-22F4-4BE1-B226-6E1F0F51E6F5}" destId="{4E69B039-F5F5-4289-B2A2-EE58F3774EB1}" srcOrd="0" destOrd="0" presId="urn:microsoft.com/office/officeart/2005/8/layout/orgChart1"/>
    <dgm:cxn modelId="{211DEB83-1761-46C5-B942-BE7BDEE7EDA6}" srcId="{BE5736DE-C16F-4B17-8CB4-0CB1E49E5504}" destId="{809517B9-59EA-4187-A086-CB7EB088144C}" srcOrd="2" destOrd="0" parTransId="{23B61462-47D5-4A9A-93B0-ADB4F197F41C}" sibTransId="{0EE39905-7BAE-4124-836E-9CE01DEF068E}"/>
    <dgm:cxn modelId="{2F0D28FD-7A37-4DA5-82EB-971725369EF7}" srcId="{A11CC141-D4D0-47AE-A452-5EE673BB0AA6}" destId="{C99BF4CC-B97A-444E-8CC5-2DD70150874E}" srcOrd="0" destOrd="0" parTransId="{1CB145DA-C0D7-4A8A-8F79-B81F179B533F}" sibTransId="{3E824794-E26B-465F-B43D-0F7B24A28701}"/>
    <dgm:cxn modelId="{10CA7CF3-9227-4C7E-9D44-D7BC17A9843D}" type="presOf" srcId="{2C90FCD7-8D81-4556-86F9-F51729664045}" destId="{DCF447B4-A8E5-4356-A5C6-D315BF83A001}" srcOrd="0" destOrd="0" presId="urn:microsoft.com/office/officeart/2005/8/layout/orgChart1"/>
    <dgm:cxn modelId="{E387E322-6BCE-4247-B9D0-918795330C90}" type="presOf" srcId="{270A9ECF-7769-4D55-9360-38CC1547F1BA}" destId="{AB5C0042-C937-45C2-93A0-7080C95113B5}" srcOrd="0" destOrd="0" presId="urn:microsoft.com/office/officeart/2005/8/layout/orgChart1"/>
    <dgm:cxn modelId="{433D51E6-FCC2-43AD-97A6-563FFC0225C9}" type="presOf" srcId="{2EE4AE7C-90CB-455F-8466-A482D779AAC5}" destId="{C1AF30D3-A51B-49E9-B65D-260316177F9C}" srcOrd="1" destOrd="0" presId="urn:microsoft.com/office/officeart/2005/8/layout/orgChart1"/>
    <dgm:cxn modelId="{FBD172A0-B922-4CFC-A1C2-C70A52C1BDAE}" srcId="{995200D3-5EC5-43FE-B20F-590CC7202081}" destId="{FEDC364E-949E-42EC-B3E2-2A90DD97DBD7}" srcOrd="0" destOrd="0" parTransId="{4C6936B1-AB90-45C1-A9C9-DBF99A0E64C5}" sibTransId="{C31A38FA-60D7-4692-9535-7C9717B048F8}"/>
    <dgm:cxn modelId="{28878FE4-C245-4C3C-81A8-10C054D14D6F}" type="presOf" srcId="{D1FAC757-A376-468F-A73C-0A51E1F6C60C}" destId="{1012C75E-EE04-4C0A-96FC-FB666B720E45}" srcOrd="0" destOrd="0" presId="urn:microsoft.com/office/officeart/2005/8/layout/orgChart1"/>
    <dgm:cxn modelId="{98E20AA1-335E-4BB7-A238-B89B1B79FB13}" type="presOf" srcId="{1CB145DA-C0D7-4A8A-8F79-B81F179B533F}" destId="{053FBAF9-D1DF-4562-B765-60F64EDB94B8}" srcOrd="0" destOrd="0" presId="urn:microsoft.com/office/officeart/2005/8/layout/orgChart1"/>
    <dgm:cxn modelId="{774CDB3B-EABE-406D-B394-D1E2D51E7FC7}" type="presOf" srcId="{609F3F8C-FBC2-4081-AEF9-329905822E15}" destId="{FB930EDE-8442-4A46-B289-40703B977603}" srcOrd="0" destOrd="0" presId="urn:microsoft.com/office/officeart/2005/8/layout/orgChart1"/>
    <dgm:cxn modelId="{F54865AE-9B31-4C87-998A-EBCBAE1650D7}" type="presOf" srcId="{FEDC364E-949E-42EC-B3E2-2A90DD97DBD7}" destId="{23435D42-FCAD-4BD6-9AF5-A71A34B3DAB3}" srcOrd="0" destOrd="0" presId="urn:microsoft.com/office/officeart/2005/8/layout/orgChart1"/>
    <dgm:cxn modelId="{A44B8A36-0C81-46A0-890D-A42B4146B75C}" type="presOf" srcId="{CF76431A-C9CB-4A79-9B3C-5F9FBF501F7E}" destId="{C35EAF45-08CF-479C-9F81-FF628CA55C6E}" srcOrd="1" destOrd="0" presId="urn:microsoft.com/office/officeart/2005/8/layout/orgChart1"/>
    <dgm:cxn modelId="{FC48E45D-A3BD-410D-99A6-CB8D2028D43D}" type="presOf" srcId="{B2F042B7-6A3C-4238-BEFB-D8B6B099C9DC}" destId="{FE69B015-CE5B-48CE-9B1C-872D192767A2}" srcOrd="0" destOrd="0" presId="urn:microsoft.com/office/officeart/2005/8/layout/orgChart1"/>
    <dgm:cxn modelId="{851958F5-B800-4DCB-B01A-ED7F52B36FB4}" srcId="{D1FAC757-A376-468F-A73C-0A51E1F6C60C}" destId="{7A61FD40-D4FC-467F-82A2-64D501EC8139}" srcOrd="1" destOrd="0" parTransId="{1489F612-0FA9-49C8-9422-F5D91DA60EB2}" sibTransId="{46CF790E-7ED8-4D6F-88C6-51C641462465}"/>
    <dgm:cxn modelId="{CA0434FA-C77C-4DA1-9910-85A85E32FBF2}" srcId="{E96A4EB6-3043-461E-B72A-DB7DC93FC9EB}" destId="{A11CC141-D4D0-47AE-A452-5EE673BB0AA6}" srcOrd="2" destOrd="0" parTransId="{77FA141D-22EE-4186-BBD9-EFB4A1396FAB}" sibTransId="{2FEC667E-36A0-4869-9FF9-39FAEC5159F9}"/>
    <dgm:cxn modelId="{0122A5E3-6DDB-4C52-97AD-65E795C93318}" type="presOf" srcId="{BB98A9A0-34C5-447B-B032-B633442B0F03}" destId="{F9DB1101-C9E1-4772-A767-6973B8FD7986}" srcOrd="0" destOrd="0" presId="urn:microsoft.com/office/officeart/2005/8/layout/orgChart1"/>
    <dgm:cxn modelId="{40D0C1E8-F5EF-4531-92C1-0EDB1D55A670}" type="presOf" srcId="{C99BF4CC-B97A-444E-8CC5-2DD70150874E}" destId="{B17EEE8D-D3C9-43EF-99E7-93D20532BB54}" srcOrd="0" destOrd="0" presId="urn:microsoft.com/office/officeart/2005/8/layout/orgChart1"/>
    <dgm:cxn modelId="{68C8C978-732E-4166-BD0A-A3485B370951}" type="presOf" srcId="{6B9A41E9-CA0C-4C54-AD0B-43B45AA19B54}" destId="{3B59DA1B-AFCE-4A1B-94FA-3B54356E1220}" srcOrd="1" destOrd="0" presId="urn:microsoft.com/office/officeart/2005/8/layout/orgChart1"/>
    <dgm:cxn modelId="{1DEF072F-7446-4971-8D0D-9B18116CE1BD}" type="presOf" srcId="{14120285-22F4-4BE1-B226-6E1F0F51E6F5}" destId="{2657F8E3-76AC-4798-9675-7C7F88D1AC68}" srcOrd="1" destOrd="0" presId="urn:microsoft.com/office/officeart/2005/8/layout/orgChart1"/>
    <dgm:cxn modelId="{3259BBE8-ECEA-4BD6-9FE4-FB410BA7514D}" type="presOf" srcId="{CF76431A-C9CB-4A79-9B3C-5F9FBF501F7E}" destId="{37444EDF-8F19-4897-8383-956E15FB9DA6}" srcOrd="0" destOrd="0" presId="urn:microsoft.com/office/officeart/2005/8/layout/orgChart1"/>
    <dgm:cxn modelId="{7C9EB96B-F03F-4A0A-9F05-3C158069831E}" type="presOf" srcId="{6AF5F535-1A15-49EE-ADA4-98DCAA522022}" destId="{B26E4B59-F717-4F09-A063-450698633D94}" srcOrd="0" destOrd="0" presId="urn:microsoft.com/office/officeart/2005/8/layout/orgChart1"/>
    <dgm:cxn modelId="{B5089681-FAEB-4006-9CAB-B0A97E912219}" type="presOf" srcId="{FEDC364E-949E-42EC-B3E2-2A90DD97DBD7}" destId="{52CC36AD-9F42-4496-9790-0049B6834C0F}" srcOrd="1" destOrd="0" presId="urn:microsoft.com/office/officeart/2005/8/layout/orgChart1"/>
    <dgm:cxn modelId="{9FDA1C0B-7FA1-4662-9AC0-C98F5CEDE17C}" type="presOf" srcId="{3BEC67AC-B0A5-4A28-85AB-C8C601481E1C}" destId="{89734144-DF44-47BC-99B4-2100404CA54E}" srcOrd="0" destOrd="0" presId="urn:microsoft.com/office/officeart/2005/8/layout/orgChart1"/>
    <dgm:cxn modelId="{2D59D5D0-CF2B-400C-8E27-ACDC7034F6A8}" type="presOf" srcId="{BD25BD93-E22C-4114-A522-124ACD11DA02}" destId="{8DB7BF0B-3CBF-4421-9BB0-020ACCF61DF1}" srcOrd="0" destOrd="0" presId="urn:microsoft.com/office/officeart/2005/8/layout/orgChart1"/>
    <dgm:cxn modelId="{0248C088-FB19-4B1C-AE79-E822F7D9EC05}" type="presOf" srcId="{BE5736DE-C16F-4B17-8CB4-0CB1E49E5504}" destId="{FA9C9772-5F23-4C35-BE2D-1CA03B2AE5F5}" srcOrd="0" destOrd="0" presId="urn:microsoft.com/office/officeart/2005/8/layout/orgChart1"/>
    <dgm:cxn modelId="{D81D8BEE-4437-4F8A-BFF4-A51F56F7DC9B}" type="presOf" srcId="{2EE4AE7C-90CB-455F-8466-A482D779AAC5}" destId="{F294A3FA-FA63-4800-8BB3-7D6568B17A4C}" srcOrd="0" destOrd="0" presId="urn:microsoft.com/office/officeart/2005/8/layout/orgChart1"/>
    <dgm:cxn modelId="{F8D4AF2D-293E-4880-BB71-28FAFCE4E910}" type="presOf" srcId="{2EBC9242-2A04-4BAF-AE73-D14BF41C9420}" destId="{DBE067AC-C1BA-4797-A6A5-6D2ED496B8D7}" srcOrd="1" destOrd="0" presId="urn:microsoft.com/office/officeart/2005/8/layout/orgChart1"/>
    <dgm:cxn modelId="{1AAD612B-C81C-4F51-9EE5-6643C258861E}" srcId="{8A8ED342-B4FE-4564-A031-81EAD8F81C82}" destId="{14120285-22F4-4BE1-B226-6E1F0F51E6F5}" srcOrd="1" destOrd="0" parTransId="{D0B83AF1-15FD-49EF-95C2-74C7B23AAD4B}" sibTransId="{151A63E3-681E-4C4E-8C4A-0C80D38A5D63}"/>
    <dgm:cxn modelId="{130AA260-A609-4376-9A77-88A5A1F40E0F}" type="presOf" srcId="{6AF5F535-1A15-49EE-ADA4-98DCAA522022}" destId="{8E512B94-5760-489C-B63D-E67E01C68908}" srcOrd="1" destOrd="0" presId="urn:microsoft.com/office/officeart/2005/8/layout/orgChart1"/>
    <dgm:cxn modelId="{F75583F5-3422-43F0-8556-1399E8CB531F}" type="presOf" srcId="{B8816B21-EA53-4BEC-A85E-8752D6DE9148}" destId="{A30F519D-231D-4671-BCE2-A484B02F54AF}" srcOrd="0" destOrd="0" presId="urn:microsoft.com/office/officeart/2005/8/layout/orgChart1"/>
    <dgm:cxn modelId="{2DC3ECA2-C53A-4FBB-8668-DD524B3DC32F}" srcId="{BE5736DE-C16F-4B17-8CB4-0CB1E49E5504}" destId="{A310F4DE-1AA2-43B1-A1EE-B509F9342EB6}" srcOrd="0" destOrd="0" parTransId="{270A9ECF-7769-4D55-9360-38CC1547F1BA}" sibTransId="{1625EBD0-D6F5-4474-9368-057472128F8A}"/>
    <dgm:cxn modelId="{CFF45342-D7B6-4E1C-BFD2-DD10ACEB68E0}" srcId="{A310F4DE-1AA2-43B1-A1EE-B509F9342EB6}" destId="{2C90FCD7-8D81-4556-86F9-F51729664045}" srcOrd="1" destOrd="0" parTransId="{B58AF655-A770-4D24-AB9A-D120C767DCFB}" sibTransId="{5908E9EB-E8FE-49D3-880B-2C51B976B1A8}"/>
    <dgm:cxn modelId="{7A3FE462-B7C4-4F70-B93A-BE5B5607AD3F}" type="presOf" srcId="{995200D3-5EC5-43FE-B20F-590CC7202081}" destId="{931CFD02-79DE-4CDB-9C8A-B4D7F9E63FAA}" srcOrd="1" destOrd="0" presId="urn:microsoft.com/office/officeart/2005/8/layout/orgChart1"/>
    <dgm:cxn modelId="{7CB87AE4-E8A1-4C74-91E6-BD0D0DA1D4E9}" type="presOf" srcId="{1489F612-0FA9-49C8-9422-F5D91DA60EB2}" destId="{F0887B9E-7C0B-4803-A44C-AD0010E55179}" srcOrd="0" destOrd="0" presId="urn:microsoft.com/office/officeart/2005/8/layout/orgChart1"/>
    <dgm:cxn modelId="{C6949120-5D54-4ADA-9A6E-1EB0E3007B6E}" type="presOf" srcId="{4B7F5BA4-8FA3-4CCE-A348-80EA0DEB441A}" destId="{018C3FAC-950E-4F0F-89A1-7EF2466D1622}" srcOrd="0" destOrd="0" presId="urn:microsoft.com/office/officeart/2005/8/layout/orgChart1"/>
    <dgm:cxn modelId="{D6553169-3835-44AF-A835-244977357A46}" type="presOf" srcId="{746C19E3-6AB8-40B6-847C-0315C84C55B2}" destId="{66F3961C-B976-40CF-AE0B-633923E344B6}" srcOrd="0" destOrd="0" presId="urn:microsoft.com/office/officeart/2005/8/layout/orgChart1"/>
    <dgm:cxn modelId="{44CE9E8D-AFEF-4E0C-8DD0-9E7B2DD52F53}" type="presOf" srcId="{8A8ED342-B4FE-4564-A031-81EAD8F81C82}" destId="{0A83DD82-9C14-4735-948C-A255B295D61E}" srcOrd="1" destOrd="0" presId="urn:microsoft.com/office/officeart/2005/8/layout/orgChart1"/>
    <dgm:cxn modelId="{756E156D-C0DF-49F2-BEB4-A8262AC3E976}" type="presOf" srcId="{E96A4EB6-3043-461E-B72A-DB7DC93FC9EB}" destId="{38FFFF31-F1D0-48F8-8732-3D4DB5F22A7E}" srcOrd="0" destOrd="0" presId="urn:microsoft.com/office/officeart/2005/8/layout/orgChart1"/>
    <dgm:cxn modelId="{96C639CF-29A4-41D8-AB5E-15EBE1AE7C68}" type="presOf" srcId="{818A6A7C-FAD8-4236-BED9-6024A831CC78}" destId="{93F51088-B3DA-4459-A0ED-682C5BCF9678}" srcOrd="0" destOrd="0" presId="urn:microsoft.com/office/officeart/2005/8/layout/orgChart1"/>
    <dgm:cxn modelId="{CAA8FA9A-24B8-4654-9342-72E7C66891C9}" srcId="{E96A4EB6-3043-461E-B72A-DB7DC93FC9EB}" destId="{B8816B21-EA53-4BEC-A85E-8752D6DE9148}" srcOrd="3" destOrd="0" parTransId="{743958DF-1D6F-4FBA-98D6-5EE0E932DA80}" sibTransId="{E80378AA-BF65-4A45-9ADC-24909BC63119}"/>
    <dgm:cxn modelId="{54644C69-AD5C-4B97-ADD4-BAA2A10B04A2}" type="presOf" srcId="{D0B83AF1-15FD-49EF-95C2-74C7B23AAD4B}" destId="{FE4D6F18-C96A-4E7A-B539-FEB83E376966}" srcOrd="0" destOrd="0" presId="urn:microsoft.com/office/officeart/2005/8/layout/orgChart1"/>
    <dgm:cxn modelId="{59187DFF-83A7-44FA-8322-89267E31F402}" type="presOf" srcId="{2A1A2FE0-7966-4AE4-A46F-BF280A8A5330}" destId="{41187A8B-2F0A-4F8E-A055-29E2390D7C06}" srcOrd="0" destOrd="0" presId="urn:microsoft.com/office/officeart/2005/8/layout/orgChart1"/>
    <dgm:cxn modelId="{1B3FD94C-C3BD-4F22-8FD7-A08731B8691C}" srcId="{E96A4EB6-3043-461E-B72A-DB7DC93FC9EB}" destId="{BE5736DE-C16F-4B17-8CB4-0CB1E49E5504}" srcOrd="1" destOrd="0" parTransId="{052AC323-2869-4F67-AB3F-0B2DD39F59B5}" sibTransId="{70ECEEBB-1C8E-4559-BC44-892A6EF9F65D}"/>
    <dgm:cxn modelId="{39D27D35-DE64-4FC9-B66F-765B50C4429E}" type="presOf" srcId="{4A4E7187-39AC-4EAF-97FC-9EB883B670D5}" destId="{E9AE6F38-D5A4-446E-A196-86FDCA9F9C6D}" srcOrd="0" destOrd="0" presId="urn:microsoft.com/office/officeart/2005/8/layout/orgChart1"/>
    <dgm:cxn modelId="{6687CB9E-8855-4317-8E4E-57BD2820758A}" type="presOf" srcId="{4A4E7187-39AC-4EAF-97FC-9EB883B670D5}" destId="{4635BBD6-69AB-43A4-B7DB-5EBF6FE11859}" srcOrd="1" destOrd="0" presId="urn:microsoft.com/office/officeart/2005/8/layout/orgChart1"/>
    <dgm:cxn modelId="{FB74070C-6420-40FB-9615-249B85A9F2C5}" type="presOf" srcId="{2C01128E-F2C1-4C0A-B873-56BF8981B83B}" destId="{BCCB5F07-E23D-4B87-90E5-0999119AB451}" srcOrd="0" destOrd="0" presId="urn:microsoft.com/office/officeart/2005/8/layout/orgChart1"/>
    <dgm:cxn modelId="{36478C15-794B-4CE1-B5F9-33AA8AE00491}" type="presOf" srcId="{77FA141D-22EE-4186-BBD9-EFB4A1396FAB}" destId="{FBC97AE2-CE7E-4CA0-8C44-A4E0A6A8CEDE}" srcOrd="0" destOrd="0" presId="urn:microsoft.com/office/officeart/2005/8/layout/orgChart1"/>
    <dgm:cxn modelId="{2DA57EAB-C9F3-470C-9146-44831A408322}" type="presOf" srcId="{809517B9-59EA-4187-A086-CB7EB088144C}" destId="{46CFE8D9-A579-4463-A96D-C30E963B42AF}" srcOrd="1" destOrd="0" presId="urn:microsoft.com/office/officeart/2005/8/layout/orgChart1"/>
    <dgm:cxn modelId="{0606DF69-5293-4A4A-BF6D-F30F461898C9}" srcId="{A11CC141-D4D0-47AE-A452-5EE673BB0AA6}" destId="{BB0A15EA-04B9-4D11-8C84-024351CCC053}" srcOrd="2" destOrd="0" parTransId="{5D075DAA-4F57-4F86-BC2F-3CF544004A13}" sibTransId="{A1B31F78-BC29-4B99-8ACC-8C04B6CF135E}"/>
    <dgm:cxn modelId="{E2C65519-2A73-4B53-A945-B22CC95276E7}" type="presOf" srcId="{6F88D098-15BF-429F-A093-0280608302C7}" destId="{34FDD297-A168-4574-B431-276D522D6253}" srcOrd="0" destOrd="0" presId="urn:microsoft.com/office/officeart/2005/8/layout/orgChart1"/>
    <dgm:cxn modelId="{228C7618-0A44-4FF3-BA98-02D412176DE1}" type="presOf" srcId="{D1FAC757-A376-468F-A73C-0A51E1F6C60C}" destId="{E163D2C2-3BA1-489F-B56D-93BE7235B796}" srcOrd="1" destOrd="0" presId="urn:microsoft.com/office/officeart/2005/8/layout/orgChart1"/>
    <dgm:cxn modelId="{2DD9E2C0-CC74-44AD-8425-208DF035EBF4}" srcId="{FEDC364E-949E-42EC-B3E2-2A90DD97DBD7}" destId="{BD25BD93-E22C-4114-A522-124ACD11DA02}" srcOrd="0" destOrd="0" parTransId="{2C01128E-F2C1-4C0A-B873-56BF8981B83B}" sibTransId="{08C4D9E3-450B-4438-B678-D1ACA1422B7D}"/>
    <dgm:cxn modelId="{8D41E570-2ECF-4C93-9CE7-A0773753C20B}" type="presOf" srcId="{A310F4DE-1AA2-43B1-A1EE-B509F9342EB6}" destId="{694633F2-623A-4CC3-B8E0-356229368881}" srcOrd="1" destOrd="0" presId="urn:microsoft.com/office/officeart/2005/8/layout/orgChart1"/>
    <dgm:cxn modelId="{899A937D-203A-4ECC-AE05-32F1105966A9}" type="presOf" srcId="{F536AD62-DE03-4A8A-B028-CC74B309827C}" destId="{D45FFB71-CD95-411D-9595-9BB1D827EC84}" srcOrd="1" destOrd="0" presId="urn:microsoft.com/office/officeart/2005/8/layout/orgChart1"/>
    <dgm:cxn modelId="{7AD1B983-FE94-487A-9351-3DB1AE91CDA7}" srcId="{8A8ED342-B4FE-4564-A031-81EAD8F81C82}" destId="{2EBC9242-2A04-4BAF-AE73-D14BF41C9420}" srcOrd="0" destOrd="0" parTransId="{746C19E3-6AB8-40B6-847C-0315C84C55B2}" sibTransId="{8CC870AC-63AB-43E6-A9D9-B4D22A3082C5}"/>
    <dgm:cxn modelId="{DC63B1CF-7156-48C9-8AA7-DA6631080314}" type="presOf" srcId="{7A61FD40-D4FC-467F-82A2-64D501EC8139}" destId="{B5F94181-4790-46F1-B2DB-23B3E1E99F76}" srcOrd="0" destOrd="0" presId="urn:microsoft.com/office/officeart/2005/8/layout/orgChart1"/>
    <dgm:cxn modelId="{1B598059-8D6A-4F16-B1C1-ACBD90B3FC38}" type="presOf" srcId="{7A61FD40-D4FC-467F-82A2-64D501EC8139}" destId="{71884A37-2607-41F9-9AAC-2DC4854D2028}" srcOrd="1" destOrd="0" presId="urn:microsoft.com/office/officeart/2005/8/layout/orgChart1"/>
    <dgm:cxn modelId="{4456F24E-189B-4851-B7CF-F9491DEBE09C}" srcId="{B8816B21-EA53-4BEC-A85E-8752D6DE9148}" destId="{F536AD62-DE03-4A8A-B028-CC74B309827C}" srcOrd="2" destOrd="0" parTransId="{EBF33434-422D-4F4A-8786-F1B7D4F9F807}" sibTransId="{3730F65A-867D-4A37-9852-B2BEE8DBF91D}"/>
    <dgm:cxn modelId="{92CBAB18-6A0B-4816-96A5-D2A2984255F0}" srcId="{D1FAC757-A376-468F-A73C-0A51E1F6C60C}" destId="{4A4E7187-39AC-4EAF-97FC-9EB883B670D5}" srcOrd="0" destOrd="0" parTransId="{597874CF-BAA1-47AA-A024-0667638CE867}" sibTransId="{26B621AB-D069-46EF-A407-23C7ECEDB923}"/>
    <dgm:cxn modelId="{59DC54B4-DF0E-4C92-8728-85E39ADBA60C}" type="presOf" srcId="{995200D3-5EC5-43FE-B20F-590CC7202081}" destId="{C3C4FCAB-D2D0-4CCC-8FDE-CAF03CD2DE41}" srcOrd="0" destOrd="0" presId="urn:microsoft.com/office/officeart/2005/8/layout/orgChart1"/>
    <dgm:cxn modelId="{831D12A2-1DF7-4361-8FDE-6C8D1B44BB7E}" srcId="{BE5736DE-C16F-4B17-8CB4-0CB1E49E5504}" destId="{8A8ED342-B4FE-4564-A031-81EAD8F81C82}" srcOrd="1" destOrd="0" parTransId="{9FA317A1-195C-4AF3-BC6C-6B6C05D79F58}" sibTransId="{BE0F21EE-154E-4008-9FB2-9F7C748EB1F3}"/>
    <dgm:cxn modelId="{48787392-1318-4052-99E3-1067127B5EDF}" type="presOf" srcId="{F536AD62-DE03-4A8A-B028-CC74B309827C}" destId="{B8C9B00F-9217-4940-B37C-96DE7C46CD54}" srcOrd="0" destOrd="0" presId="urn:microsoft.com/office/officeart/2005/8/layout/orgChart1"/>
    <dgm:cxn modelId="{F3E0DBD5-3B85-493C-A5FE-FBD4ADBCB3C2}" type="presOf" srcId="{8A8ED342-B4FE-4564-A031-81EAD8F81C82}" destId="{52B93E90-7B18-4D83-842B-123812990BAA}" srcOrd="0" destOrd="0" presId="urn:microsoft.com/office/officeart/2005/8/layout/orgChart1"/>
    <dgm:cxn modelId="{7D4D7729-37ED-448D-ACF8-A533353E09B4}" type="presOf" srcId="{B8816B21-EA53-4BEC-A85E-8752D6DE9148}" destId="{92B93BC4-71C7-4D9D-8095-F466A1530E6F}" srcOrd="1" destOrd="0" presId="urn:microsoft.com/office/officeart/2005/8/layout/orgChart1"/>
    <dgm:cxn modelId="{37D3F48C-B8B1-430D-ADCD-8AA2A09ADD25}" type="presOf" srcId="{C99BF4CC-B97A-444E-8CC5-2DD70150874E}" destId="{1EAFFD40-1B5D-4349-A70C-FF077465E10B}" srcOrd="1" destOrd="0" presId="urn:microsoft.com/office/officeart/2005/8/layout/orgChart1"/>
    <dgm:cxn modelId="{C7178F2F-34B1-4CF4-962E-9D4E489A099B}" type="presOf" srcId="{9FA317A1-195C-4AF3-BC6C-6B6C05D79F58}" destId="{F857C2A1-663E-45BF-AC12-36F7786BC489}" srcOrd="0" destOrd="0" presId="urn:microsoft.com/office/officeart/2005/8/layout/orgChart1"/>
    <dgm:cxn modelId="{363DBF87-5A9C-4AFD-AD8A-4023EEA33BF5}" srcId="{E96A4EB6-3043-461E-B72A-DB7DC93FC9EB}" destId="{995200D3-5EC5-43FE-B20F-590CC7202081}" srcOrd="0" destOrd="0" parTransId="{4B7F5BA4-8FA3-4CCE-A348-80EA0DEB441A}" sibTransId="{8DC9A8F3-464B-40D3-AD6C-8DE0F1C04A68}"/>
    <dgm:cxn modelId="{8A2EC9B7-0EA2-4AE0-9842-4296156B4372}" type="presOf" srcId="{2C90FCD7-8D81-4556-86F9-F51729664045}" destId="{25FE84BE-A286-4C2B-B9C2-89C51436F90D}" srcOrd="1" destOrd="0" presId="urn:microsoft.com/office/officeart/2005/8/layout/orgChart1"/>
    <dgm:cxn modelId="{EF806B2B-BC02-4B1B-9DBE-B4FF18E2FE03}" type="presOf" srcId="{6F88D098-15BF-429F-A093-0280608302C7}" destId="{9EC108B2-E869-4B98-8D31-FB8264A30089}" srcOrd="1" destOrd="0" presId="urn:microsoft.com/office/officeart/2005/8/layout/orgChart1"/>
    <dgm:cxn modelId="{31EC7781-115C-4F42-8A55-32D41344F10F}" type="presOf" srcId="{BB0A15EA-04B9-4D11-8C84-024351CCC053}" destId="{EE39A7EB-BACC-44DE-822A-EB1E6D1F66E0}" srcOrd="1" destOrd="0" presId="urn:microsoft.com/office/officeart/2005/8/layout/orgChart1"/>
    <dgm:cxn modelId="{A68A7834-FFD2-46F3-A6E4-56820C026B13}" type="presOf" srcId="{A11CC141-D4D0-47AE-A452-5EE673BB0AA6}" destId="{26D2E8CE-B4B0-4267-BC07-1F02A4D8B6E9}" srcOrd="1" destOrd="0" presId="urn:microsoft.com/office/officeart/2005/8/layout/orgChart1"/>
    <dgm:cxn modelId="{804900B8-8A68-48D1-A419-865D5167C9EC}" type="presOf" srcId="{BD25BD93-E22C-4114-A522-124ACD11DA02}" destId="{C1034DCE-6AC0-444C-9C1F-90297DAABCA7}" srcOrd="1" destOrd="0" presId="urn:microsoft.com/office/officeart/2005/8/layout/orgChart1"/>
    <dgm:cxn modelId="{35944B10-0ECB-4FA2-9406-B489A8A7FE89}" type="presOf" srcId="{052AC323-2869-4F67-AB3F-0B2DD39F59B5}" destId="{F6022B4A-7100-4E98-B8BF-B4EDF269BE64}" srcOrd="0" destOrd="0" presId="urn:microsoft.com/office/officeart/2005/8/layout/orgChart1"/>
    <dgm:cxn modelId="{907B3075-E51A-4A19-93FE-DB10F7A3F5EC}" srcId="{BB0A15EA-04B9-4D11-8C84-024351CCC053}" destId="{6F88D098-15BF-429F-A093-0280608302C7}" srcOrd="0" destOrd="0" parTransId="{6DB88FBC-EB5F-4FD8-AA15-282E7419DDF7}" sibTransId="{A768914A-ED4C-45FD-8B22-1E08050156F2}"/>
    <dgm:cxn modelId="{F8095E07-73F6-4F95-8BE0-CD7FFB05193E}" type="presOf" srcId="{BB0A15EA-04B9-4D11-8C84-024351CCC053}" destId="{2380FF01-BA7D-4981-BDBC-7BD51F203D08}" srcOrd="0" destOrd="0" presId="urn:microsoft.com/office/officeart/2005/8/layout/orgChart1"/>
    <dgm:cxn modelId="{9FF10AD2-303F-48B4-9AFB-DA7051D248FB}" type="presOf" srcId="{BE5736DE-C16F-4B17-8CB4-0CB1E49E5504}" destId="{3C8C225A-A68F-4CE8-991B-E10585163032}" srcOrd="1" destOrd="0" presId="urn:microsoft.com/office/officeart/2005/8/layout/orgChart1"/>
    <dgm:cxn modelId="{B3F02F14-C20C-4879-855E-F9741B3D1EA2}" srcId="{2A1A2FE0-7966-4AE4-A46F-BF280A8A5330}" destId="{E96A4EB6-3043-461E-B72A-DB7DC93FC9EB}" srcOrd="0" destOrd="0" parTransId="{674236F2-8F1D-4FB5-826B-94EC11A2CF58}" sibTransId="{AAE94371-E3CE-4D43-B2D1-4681690A46B7}"/>
    <dgm:cxn modelId="{CBD6F0A7-A3F0-4512-88EE-B47FE9D40E89}" srcId="{C99BF4CC-B97A-444E-8CC5-2DD70150874E}" destId="{2EE4AE7C-90CB-455F-8466-A482D779AAC5}" srcOrd="0" destOrd="0" parTransId="{0CB5B89E-492C-43E3-8079-315F243628CC}" sibTransId="{5C52DAC6-6400-496A-93EA-64D35D2F06E9}"/>
    <dgm:cxn modelId="{C6E260A0-01B5-4F1D-AEE1-1C9D62F75A7F}" srcId="{A310F4DE-1AA2-43B1-A1EE-B509F9342EB6}" destId="{6B9A41E9-CA0C-4C54-AD0B-43B45AA19B54}" srcOrd="0" destOrd="0" parTransId="{BB98A9A0-34C5-447B-B032-B633442B0F03}" sibTransId="{EDA9287B-1B9D-49B6-9A07-48340FAE4A01}"/>
    <dgm:cxn modelId="{EFD3CC35-1166-4411-8E55-CF3B5DC60331}" type="presOf" srcId="{743958DF-1D6F-4FBA-98D6-5EE0E932DA80}" destId="{702BB73B-3083-4D20-A78E-D2498FBD26A3}" srcOrd="0" destOrd="0" presId="urn:microsoft.com/office/officeart/2005/8/layout/orgChart1"/>
    <dgm:cxn modelId="{12DF3C37-724D-4F08-955D-31F4314F0BF8}" type="presOf" srcId="{23B61462-47D5-4A9A-93B0-ADB4F197F41C}" destId="{3A053628-1E2D-419A-AA7F-681A767E99E6}" srcOrd="0" destOrd="0" presId="urn:microsoft.com/office/officeart/2005/8/layout/orgChart1"/>
    <dgm:cxn modelId="{1521AA8D-337E-40D8-AA0C-FD3E55B91887}" type="presOf" srcId="{A310F4DE-1AA2-43B1-A1EE-B509F9342EB6}" destId="{3D5132B3-3D1D-4959-89DF-5E50B0113549}" srcOrd="0" destOrd="0" presId="urn:microsoft.com/office/officeart/2005/8/layout/orgChart1"/>
    <dgm:cxn modelId="{5F7DBC9D-E5CB-44F5-B784-C53D9E28E3B2}" srcId="{B8816B21-EA53-4BEC-A85E-8752D6DE9148}" destId="{CF76431A-C9CB-4A79-9B3C-5F9FBF501F7E}" srcOrd="1" destOrd="0" parTransId="{B2F042B7-6A3C-4238-BEFB-D8B6B099C9DC}" sibTransId="{39D978DF-1DFE-4129-923A-5081A0ED1628}"/>
    <dgm:cxn modelId="{BAC9F050-9A16-4CC9-BC67-46E959CA10E6}" type="presOf" srcId="{5D075DAA-4F57-4F86-BC2F-3CF544004A13}" destId="{3CBCB7C9-5D75-45C4-BD93-C707E61256DC}" srcOrd="0" destOrd="0" presId="urn:microsoft.com/office/officeart/2005/8/layout/orgChart1"/>
    <dgm:cxn modelId="{262DD925-FB7A-4A35-A249-DD8B53B0966F}" type="presOf" srcId="{0CB5B89E-492C-43E3-8079-315F243628CC}" destId="{73D5CA6A-26DC-4044-94CB-D3EC31DD1BE3}" srcOrd="0" destOrd="0" presId="urn:microsoft.com/office/officeart/2005/8/layout/orgChart1"/>
    <dgm:cxn modelId="{87AF6296-71C9-418D-9BC0-57B766D078DA}" type="presOf" srcId="{2EBC9242-2A04-4BAF-AE73-D14BF41C9420}" destId="{2CFFE3CA-D1AC-45F5-A48D-6FA5C363CFDE}" srcOrd="0" destOrd="0" presId="urn:microsoft.com/office/officeart/2005/8/layout/orgChart1"/>
    <dgm:cxn modelId="{B0AA8687-CE77-4615-B2D1-472C0F5F83BB}" type="presOf" srcId="{6DB88FBC-EB5F-4FD8-AA15-282E7419DDF7}" destId="{C170D83A-4B1A-4F32-9BFE-589DB9BE23C4}" srcOrd="0" destOrd="0" presId="urn:microsoft.com/office/officeart/2005/8/layout/orgChart1"/>
    <dgm:cxn modelId="{4E859E85-9891-42DB-A31B-A38657D65DEE}" type="presParOf" srcId="{41187A8B-2F0A-4F8E-A055-29E2390D7C06}" destId="{F53E3BD2-9060-474E-96F9-10C98648F4B6}" srcOrd="0" destOrd="0" presId="urn:microsoft.com/office/officeart/2005/8/layout/orgChart1"/>
    <dgm:cxn modelId="{FBC494AA-B763-4D64-B733-21EE7CF477A1}" type="presParOf" srcId="{F53E3BD2-9060-474E-96F9-10C98648F4B6}" destId="{0DFAF195-1F99-416F-AE7B-EF2B4179B3FE}" srcOrd="0" destOrd="0" presId="urn:microsoft.com/office/officeart/2005/8/layout/orgChart1"/>
    <dgm:cxn modelId="{BCAF3C81-0D4A-4AD8-8F92-09114D2C90F2}" type="presParOf" srcId="{0DFAF195-1F99-416F-AE7B-EF2B4179B3FE}" destId="{38FFFF31-F1D0-48F8-8732-3D4DB5F22A7E}" srcOrd="0" destOrd="0" presId="urn:microsoft.com/office/officeart/2005/8/layout/orgChart1"/>
    <dgm:cxn modelId="{D3F57063-F3C4-4B9F-9A40-2C5EA104B17D}" type="presParOf" srcId="{0DFAF195-1F99-416F-AE7B-EF2B4179B3FE}" destId="{4534B923-AF13-4969-B965-72DBCC0B8F99}" srcOrd="1" destOrd="0" presId="urn:microsoft.com/office/officeart/2005/8/layout/orgChart1"/>
    <dgm:cxn modelId="{12516530-F9C4-4972-8EBF-CDDF79918AF9}" type="presParOf" srcId="{F53E3BD2-9060-474E-96F9-10C98648F4B6}" destId="{C72338BF-060B-4390-9548-E4E94AF9B2ED}" srcOrd="1" destOrd="0" presId="urn:microsoft.com/office/officeart/2005/8/layout/orgChart1"/>
    <dgm:cxn modelId="{174D7DD6-3C74-4E50-AA48-93E72DACB00F}" type="presParOf" srcId="{C72338BF-060B-4390-9548-E4E94AF9B2ED}" destId="{018C3FAC-950E-4F0F-89A1-7EF2466D1622}" srcOrd="0" destOrd="0" presId="urn:microsoft.com/office/officeart/2005/8/layout/orgChart1"/>
    <dgm:cxn modelId="{75CA92F9-5D26-4A2D-96AC-E94B2E251232}" type="presParOf" srcId="{C72338BF-060B-4390-9548-E4E94AF9B2ED}" destId="{1EEA5FC7-D4FF-428C-913E-9D1547605938}" srcOrd="1" destOrd="0" presId="urn:microsoft.com/office/officeart/2005/8/layout/orgChart1"/>
    <dgm:cxn modelId="{68AB5EA4-EEEF-4CCD-A937-BF7CF6363DF4}" type="presParOf" srcId="{1EEA5FC7-D4FF-428C-913E-9D1547605938}" destId="{FDA456C2-B785-4DDB-99F0-39E715C83236}" srcOrd="0" destOrd="0" presId="urn:microsoft.com/office/officeart/2005/8/layout/orgChart1"/>
    <dgm:cxn modelId="{82BADB89-563B-495E-AF77-C44C0E3A1383}" type="presParOf" srcId="{FDA456C2-B785-4DDB-99F0-39E715C83236}" destId="{C3C4FCAB-D2D0-4CCC-8FDE-CAF03CD2DE41}" srcOrd="0" destOrd="0" presId="urn:microsoft.com/office/officeart/2005/8/layout/orgChart1"/>
    <dgm:cxn modelId="{3FBBB855-108F-45AD-93FB-0A40D3215A66}" type="presParOf" srcId="{FDA456C2-B785-4DDB-99F0-39E715C83236}" destId="{931CFD02-79DE-4CDB-9C8A-B4D7F9E63FAA}" srcOrd="1" destOrd="0" presId="urn:microsoft.com/office/officeart/2005/8/layout/orgChart1"/>
    <dgm:cxn modelId="{07F53659-3AF3-4B26-82A8-AD4CA92BC462}" type="presParOf" srcId="{1EEA5FC7-D4FF-428C-913E-9D1547605938}" destId="{A57B9B3F-818B-44E7-934F-49BE73CEC1A7}" srcOrd="1" destOrd="0" presId="urn:microsoft.com/office/officeart/2005/8/layout/orgChart1"/>
    <dgm:cxn modelId="{6AC2B25F-1A59-4CEA-A939-62571539E18A}" type="presParOf" srcId="{A57B9B3F-818B-44E7-934F-49BE73CEC1A7}" destId="{DCAA064A-42CD-4E18-8FA1-4C6C480C7263}" srcOrd="0" destOrd="0" presId="urn:microsoft.com/office/officeart/2005/8/layout/orgChart1"/>
    <dgm:cxn modelId="{0B732FC8-4170-4E42-AD2C-B525143D8ED2}" type="presParOf" srcId="{A57B9B3F-818B-44E7-934F-49BE73CEC1A7}" destId="{42E7EF3D-3594-43BC-B5DD-A56D13C30352}" srcOrd="1" destOrd="0" presId="urn:microsoft.com/office/officeart/2005/8/layout/orgChart1"/>
    <dgm:cxn modelId="{B9F6A881-B55D-42B2-A994-D0E5D77114BF}" type="presParOf" srcId="{42E7EF3D-3594-43BC-B5DD-A56D13C30352}" destId="{14F73817-E08E-44AE-9EE9-4F335F14E35B}" srcOrd="0" destOrd="0" presId="urn:microsoft.com/office/officeart/2005/8/layout/orgChart1"/>
    <dgm:cxn modelId="{D4C74DFB-5AC5-4916-86E6-4F02F588F131}" type="presParOf" srcId="{14F73817-E08E-44AE-9EE9-4F335F14E35B}" destId="{23435D42-FCAD-4BD6-9AF5-A71A34B3DAB3}" srcOrd="0" destOrd="0" presId="urn:microsoft.com/office/officeart/2005/8/layout/orgChart1"/>
    <dgm:cxn modelId="{34B73180-9CFD-41C2-AB39-2BCA82A54F15}" type="presParOf" srcId="{14F73817-E08E-44AE-9EE9-4F335F14E35B}" destId="{52CC36AD-9F42-4496-9790-0049B6834C0F}" srcOrd="1" destOrd="0" presId="urn:microsoft.com/office/officeart/2005/8/layout/orgChart1"/>
    <dgm:cxn modelId="{071BABAA-2CD2-48D2-85AC-A9D3803FA90B}" type="presParOf" srcId="{42E7EF3D-3594-43BC-B5DD-A56D13C30352}" destId="{FA9449BB-A2CB-49C4-8790-B77975F757AC}" srcOrd="1" destOrd="0" presId="urn:microsoft.com/office/officeart/2005/8/layout/orgChart1"/>
    <dgm:cxn modelId="{53780760-5EE4-455C-997F-48399EA18B8A}" type="presParOf" srcId="{FA9449BB-A2CB-49C4-8790-B77975F757AC}" destId="{BCCB5F07-E23D-4B87-90E5-0999119AB451}" srcOrd="0" destOrd="0" presId="urn:microsoft.com/office/officeart/2005/8/layout/orgChart1"/>
    <dgm:cxn modelId="{FF827BEF-2EEA-433D-AE85-855018FF5FB5}" type="presParOf" srcId="{FA9449BB-A2CB-49C4-8790-B77975F757AC}" destId="{DCE79B2A-58A2-4E60-925E-6B3CD1CA67A5}" srcOrd="1" destOrd="0" presId="urn:microsoft.com/office/officeart/2005/8/layout/orgChart1"/>
    <dgm:cxn modelId="{45447732-9AA8-43C4-98ED-96DEC3C50CA9}" type="presParOf" srcId="{DCE79B2A-58A2-4E60-925E-6B3CD1CA67A5}" destId="{20B556E7-F8B1-41B9-87C6-7CB8A4AEEE7C}" srcOrd="0" destOrd="0" presId="urn:microsoft.com/office/officeart/2005/8/layout/orgChart1"/>
    <dgm:cxn modelId="{B7E03F33-8A6D-4CEB-ABDB-D5B5AD050D16}" type="presParOf" srcId="{20B556E7-F8B1-41B9-87C6-7CB8A4AEEE7C}" destId="{8DB7BF0B-3CBF-4421-9BB0-020ACCF61DF1}" srcOrd="0" destOrd="0" presId="urn:microsoft.com/office/officeart/2005/8/layout/orgChart1"/>
    <dgm:cxn modelId="{2DA99413-734D-4889-98F2-D48297248019}" type="presParOf" srcId="{20B556E7-F8B1-41B9-87C6-7CB8A4AEEE7C}" destId="{C1034DCE-6AC0-444C-9C1F-90297DAABCA7}" srcOrd="1" destOrd="0" presId="urn:microsoft.com/office/officeart/2005/8/layout/orgChart1"/>
    <dgm:cxn modelId="{B220BC16-EBB0-4308-BE68-2A0CCE306490}" type="presParOf" srcId="{DCE79B2A-58A2-4E60-925E-6B3CD1CA67A5}" destId="{CD3B8F1A-9944-472A-92DF-1421D01BAA3B}" srcOrd="1" destOrd="0" presId="urn:microsoft.com/office/officeart/2005/8/layout/orgChart1"/>
    <dgm:cxn modelId="{B1F61355-0925-4E25-A97A-A4C7385FB8FB}" type="presParOf" srcId="{DCE79B2A-58A2-4E60-925E-6B3CD1CA67A5}" destId="{4EABDB72-715E-41F1-8DA3-3D0622E1CA85}" srcOrd="2" destOrd="0" presId="urn:microsoft.com/office/officeart/2005/8/layout/orgChart1"/>
    <dgm:cxn modelId="{2527EE7B-106F-4743-8CD7-3AD17FA4C892}" type="presParOf" srcId="{42E7EF3D-3594-43BC-B5DD-A56D13C30352}" destId="{68E7953B-C566-4C94-8EF4-CC2028EEEEAC}" srcOrd="2" destOrd="0" presId="urn:microsoft.com/office/officeart/2005/8/layout/orgChart1"/>
    <dgm:cxn modelId="{DA06C3DF-F490-49DA-B420-4CD29E881E54}" type="presParOf" srcId="{1EEA5FC7-D4FF-428C-913E-9D1547605938}" destId="{6391FB23-C2FA-43D2-A0A9-F8DDC92C0DCB}" srcOrd="2" destOrd="0" presId="urn:microsoft.com/office/officeart/2005/8/layout/orgChart1"/>
    <dgm:cxn modelId="{88F808EE-3C87-4762-9284-4E7CA499E76B}" type="presParOf" srcId="{C72338BF-060B-4390-9548-E4E94AF9B2ED}" destId="{F6022B4A-7100-4E98-B8BF-B4EDF269BE64}" srcOrd="2" destOrd="0" presId="urn:microsoft.com/office/officeart/2005/8/layout/orgChart1"/>
    <dgm:cxn modelId="{2B42C190-6197-4833-84FE-F4E53903C047}" type="presParOf" srcId="{C72338BF-060B-4390-9548-E4E94AF9B2ED}" destId="{BD941659-E4B3-4F29-9A3B-0C4C0E6FCDB5}" srcOrd="3" destOrd="0" presId="urn:microsoft.com/office/officeart/2005/8/layout/orgChart1"/>
    <dgm:cxn modelId="{6004BB3C-4767-454F-9ED2-706A62A1C11F}" type="presParOf" srcId="{BD941659-E4B3-4F29-9A3B-0C4C0E6FCDB5}" destId="{B70E7CF0-04ED-4E38-B868-3CCB15B99C87}" srcOrd="0" destOrd="0" presId="urn:microsoft.com/office/officeart/2005/8/layout/orgChart1"/>
    <dgm:cxn modelId="{9FF7F682-3A7B-4775-84EA-F49C7E45AE4F}" type="presParOf" srcId="{B70E7CF0-04ED-4E38-B868-3CCB15B99C87}" destId="{FA9C9772-5F23-4C35-BE2D-1CA03B2AE5F5}" srcOrd="0" destOrd="0" presId="urn:microsoft.com/office/officeart/2005/8/layout/orgChart1"/>
    <dgm:cxn modelId="{27B06CF2-2603-4091-B42A-C9CE06D6BBB3}" type="presParOf" srcId="{B70E7CF0-04ED-4E38-B868-3CCB15B99C87}" destId="{3C8C225A-A68F-4CE8-991B-E10585163032}" srcOrd="1" destOrd="0" presId="urn:microsoft.com/office/officeart/2005/8/layout/orgChart1"/>
    <dgm:cxn modelId="{A2AF7449-53B1-4933-A7D1-1E13C1AE4426}" type="presParOf" srcId="{BD941659-E4B3-4F29-9A3B-0C4C0E6FCDB5}" destId="{7E063E5B-3E2B-4FED-9AC0-4CDC218FF463}" srcOrd="1" destOrd="0" presId="urn:microsoft.com/office/officeart/2005/8/layout/orgChart1"/>
    <dgm:cxn modelId="{8ADCD455-94F1-49A5-81F5-BE136C34BF18}" type="presParOf" srcId="{7E063E5B-3E2B-4FED-9AC0-4CDC218FF463}" destId="{AB5C0042-C937-45C2-93A0-7080C95113B5}" srcOrd="0" destOrd="0" presId="urn:microsoft.com/office/officeart/2005/8/layout/orgChart1"/>
    <dgm:cxn modelId="{D1E0EA50-694F-4F26-BBA9-AC046EA183B1}" type="presParOf" srcId="{7E063E5B-3E2B-4FED-9AC0-4CDC218FF463}" destId="{FCBC501C-7F32-4838-81BB-5E5206C974D4}" srcOrd="1" destOrd="0" presId="urn:microsoft.com/office/officeart/2005/8/layout/orgChart1"/>
    <dgm:cxn modelId="{9BA29DF9-8898-4532-A1CA-FC8D6BA31F19}" type="presParOf" srcId="{FCBC501C-7F32-4838-81BB-5E5206C974D4}" destId="{D99D1686-95E6-42B2-893A-C2A23062B2AF}" srcOrd="0" destOrd="0" presId="urn:microsoft.com/office/officeart/2005/8/layout/orgChart1"/>
    <dgm:cxn modelId="{1BDECF18-26FF-4829-9CB2-68B0B967E63E}" type="presParOf" srcId="{D99D1686-95E6-42B2-893A-C2A23062B2AF}" destId="{3D5132B3-3D1D-4959-89DF-5E50B0113549}" srcOrd="0" destOrd="0" presId="urn:microsoft.com/office/officeart/2005/8/layout/orgChart1"/>
    <dgm:cxn modelId="{BC6A2AD4-7DAD-4625-9190-A9C2255519F6}" type="presParOf" srcId="{D99D1686-95E6-42B2-893A-C2A23062B2AF}" destId="{694633F2-623A-4CC3-B8E0-356229368881}" srcOrd="1" destOrd="0" presId="urn:microsoft.com/office/officeart/2005/8/layout/orgChart1"/>
    <dgm:cxn modelId="{7A5A4527-20FA-4E25-8CB5-675B926545A1}" type="presParOf" srcId="{FCBC501C-7F32-4838-81BB-5E5206C974D4}" destId="{F265CEA2-434F-449F-87F6-BF8B1BFA2996}" srcOrd="1" destOrd="0" presId="urn:microsoft.com/office/officeart/2005/8/layout/orgChart1"/>
    <dgm:cxn modelId="{3F002668-343C-47C8-853D-DBBB6FF917D0}" type="presParOf" srcId="{F265CEA2-434F-449F-87F6-BF8B1BFA2996}" destId="{F9DB1101-C9E1-4772-A767-6973B8FD7986}" srcOrd="0" destOrd="0" presId="urn:microsoft.com/office/officeart/2005/8/layout/orgChart1"/>
    <dgm:cxn modelId="{5FAA3078-9D90-42F6-A360-D2CCDE162865}" type="presParOf" srcId="{F265CEA2-434F-449F-87F6-BF8B1BFA2996}" destId="{2BDA596A-38DB-4914-98F4-FF94711E70FA}" srcOrd="1" destOrd="0" presId="urn:microsoft.com/office/officeart/2005/8/layout/orgChart1"/>
    <dgm:cxn modelId="{CED99DDD-B689-42E4-A5FA-305C33F2DB05}" type="presParOf" srcId="{2BDA596A-38DB-4914-98F4-FF94711E70FA}" destId="{83A0721B-922C-4C64-8BBF-B84906C4F43A}" srcOrd="0" destOrd="0" presId="urn:microsoft.com/office/officeart/2005/8/layout/orgChart1"/>
    <dgm:cxn modelId="{DD15C6D5-AFD6-420F-AFDA-DF878BA45A8C}" type="presParOf" srcId="{83A0721B-922C-4C64-8BBF-B84906C4F43A}" destId="{579EC221-0101-4ABF-A8D0-13CCBE8F4B06}" srcOrd="0" destOrd="0" presId="urn:microsoft.com/office/officeart/2005/8/layout/orgChart1"/>
    <dgm:cxn modelId="{688B04A6-A060-4546-8656-2633F361F3E0}" type="presParOf" srcId="{83A0721B-922C-4C64-8BBF-B84906C4F43A}" destId="{3B59DA1B-AFCE-4A1B-94FA-3B54356E1220}" srcOrd="1" destOrd="0" presId="urn:microsoft.com/office/officeart/2005/8/layout/orgChart1"/>
    <dgm:cxn modelId="{B0140079-C015-49F0-9D5D-FEDDD17ABD1D}" type="presParOf" srcId="{2BDA596A-38DB-4914-98F4-FF94711E70FA}" destId="{20DF184E-385F-4D9C-BDA7-95AE85A6CE02}" srcOrd="1" destOrd="0" presId="urn:microsoft.com/office/officeart/2005/8/layout/orgChart1"/>
    <dgm:cxn modelId="{CEF9D65F-804D-4A00-B4EC-B1252CC57166}" type="presParOf" srcId="{2BDA596A-38DB-4914-98F4-FF94711E70FA}" destId="{48B26DE3-3338-4EA4-8324-DE9FA54C35FB}" srcOrd="2" destOrd="0" presId="urn:microsoft.com/office/officeart/2005/8/layout/orgChart1"/>
    <dgm:cxn modelId="{82310217-A41A-4D5B-9D1E-52F917C0A2D6}" type="presParOf" srcId="{F265CEA2-434F-449F-87F6-BF8B1BFA2996}" destId="{AC40C505-C6D8-48F3-B48C-AD0383407B04}" srcOrd="2" destOrd="0" presId="urn:microsoft.com/office/officeart/2005/8/layout/orgChart1"/>
    <dgm:cxn modelId="{171B845D-BDD5-4639-AB33-D874956B04E4}" type="presParOf" srcId="{F265CEA2-434F-449F-87F6-BF8B1BFA2996}" destId="{306BC57B-A787-4499-B661-4707DC67A299}" srcOrd="3" destOrd="0" presId="urn:microsoft.com/office/officeart/2005/8/layout/orgChart1"/>
    <dgm:cxn modelId="{35FADEC8-3A61-4A2F-AA2A-CD2847DD7DCC}" type="presParOf" srcId="{306BC57B-A787-4499-B661-4707DC67A299}" destId="{84512DF1-DFA7-45A1-B618-F077703F2D92}" srcOrd="0" destOrd="0" presId="urn:microsoft.com/office/officeart/2005/8/layout/orgChart1"/>
    <dgm:cxn modelId="{72412176-55DD-48F1-B507-77941E6FFBBA}" type="presParOf" srcId="{84512DF1-DFA7-45A1-B618-F077703F2D92}" destId="{DCF447B4-A8E5-4356-A5C6-D315BF83A001}" srcOrd="0" destOrd="0" presId="urn:microsoft.com/office/officeart/2005/8/layout/orgChart1"/>
    <dgm:cxn modelId="{AF5561C5-DEBD-459B-B98D-ED9F1991C6B9}" type="presParOf" srcId="{84512DF1-DFA7-45A1-B618-F077703F2D92}" destId="{25FE84BE-A286-4C2B-B9C2-89C51436F90D}" srcOrd="1" destOrd="0" presId="urn:microsoft.com/office/officeart/2005/8/layout/orgChart1"/>
    <dgm:cxn modelId="{768A84E5-3592-405C-8FA1-5F1B2BDECACC}" type="presParOf" srcId="{306BC57B-A787-4499-B661-4707DC67A299}" destId="{974FF996-2FB6-4809-A876-4630663BF160}" srcOrd="1" destOrd="0" presId="urn:microsoft.com/office/officeart/2005/8/layout/orgChart1"/>
    <dgm:cxn modelId="{9221012F-5F89-430B-998D-B8BCF2B14074}" type="presParOf" srcId="{306BC57B-A787-4499-B661-4707DC67A299}" destId="{A96D8423-CD56-48E6-A23A-951C2BEB91F8}" srcOrd="2" destOrd="0" presId="urn:microsoft.com/office/officeart/2005/8/layout/orgChart1"/>
    <dgm:cxn modelId="{6FCE9CDE-28DA-47C7-A05D-2872CAC73415}" type="presParOf" srcId="{FCBC501C-7F32-4838-81BB-5E5206C974D4}" destId="{5E67B53D-AFC2-4FCC-B2E9-B77376E4A832}" srcOrd="2" destOrd="0" presId="urn:microsoft.com/office/officeart/2005/8/layout/orgChart1"/>
    <dgm:cxn modelId="{35071FFF-77B0-4353-9941-F300CD1913EF}" type="presParOf" srcId="{7E063E5B-3E2B-4FED-9AC0-4CDC218FF463}" destId="{F857C2A1-663E-45BF-AC12-36F7786BC489}" srcOrd="2" destOrd="0" presId="urn:microsoft.com/office/officeart/2005/8/layout/orgChart1"/>
    <dgm:cxn modelId="{C72347FF-9891-48D5-954C-600C646952F7}" type="presParOf" srcId="{7E063E5B-3E2B-4FED-9AC0-4CDC218FF463}" destId="{D8ADC64E-A6A7-4E6A-8774-120DECB8E75B}" srcOrd="3" destOrd="0" presId="urn:microsoft.com/office/officeart/2005/8/layout/orgChart1"/>
    <dgm:cxn modelId="{92A8E197-A2A2-467D-9A9C-5411C2E66C36}" type="presParOf" srcId="{D8ADC64E-A6A7-4E6A-8774-120DECB8E75B}" destId="{DC48C351-A6A8-45BF-97F6-DB6428276D7D}" srcOrd="0" destOrd="0" presId="urn:microsoft.com/office/officeart/2005/8/layout/orgChart1"/>
    <dgm:cxn modelId="{E1A159FB-46FD-4973-AB62-05A8C5E35195}" type="presParOf" srcId="{DC48C351-A6A8-45BF-97F6-DB6428276D7D}" destId="{52B93E90-7B18-4D83-842B-123812990BAA}" srcOrd="0" destOrd="0" presId="urn:microsoft.com/office/officeart/2005/8/layout/orgChart1"/>
    <dgm:cxn modelId="{CE804868-B5A8-4101-9FD9-A8036967845B}" type="presParOf" srcId="{DC48C351-A6A8-45BF-97F6-DB6428276D7D}" destId="{0A83DD82-9C14-4735-948C-A255B295D61E}" srcOrd="1" destOrd="0" presId="urn:microsoft.com/office/officeart/2005/8/layout/orgChart1"/>
    <dgm:cxn modelId="{C48116F7-A76E-4406-90CD-02E22F969E52}" type="presParOf" srcId="{D8ADC64E-A6A7-4E6A-8774-120DECB8E75B}" destId="{9674B6DB-D110-47DB-BF39-03E95FE5C4A2}" srcOrd="1" destOrd="0" presId="urn:microsoft.com/office/officeart/2005/8/layout/orgChart1"/>
    <dgm:cxn modelId="{94492127-6B6B-4778-A6AC-08C5F156990E}" type="presParOf" srcId="{9674B6DB-D110-47DB-BF39-03E95FE5C4A2}" destId="{66F3961C-B976-40CF-AE0B-633923E344B6}" srcOrd="0" destOrd="0" presId="urn:microsoft.com/office/officeart/2005/8/layout/orgChart1"/>
    <dgm:cxn modelId="{4DB383D5-8B7A-4036-8A44-EFF85EDEDAF4}" type="presParOf" srcId="{9674B6DB-D110-47DB-BF39-03E95FE5C4A2}" destId="{F513F309-766B-45E2-B80C-CE1A33BB5D4B}" srcOrd="1" destOrd="0" presId="urn:microsoft.com/office/officeart/2005/8/layout/orgChart1"/>
    <dgm:cxn modelId="{5FB9A0EC-0407-4ABA-8650-D9D55E6DD978}" type="presParOf" srcId="{F513F309-766B-45E2-B80C-CE1A33BB5D4B}" destId="{DF48BB83-2C7B-4ED5-9CAD-7C9E7241027A}" srcOrd="0" destOrd="0" presId="urn:microsoft.com/office/officeart/2005/8/layout/orgChart1"/>
    <dgm:cxn modelId="{07C92156-0621-4FF2-A418-0088BB2804A4}" type="presParOf" srcId="{DF48BB83-2C7B-4ED5-9CAD-7C9E7241027A}" destId="{2CFFE3CA-D1AC-45F5-A48D-6FA5C363CFDE}" srcOrd="0" destOrd="0" presId="urn:microsoft.com/office/officeart/2005/8/layout/orgChart1"/>
    <dgm:cxn modelId="{6C25E4DC-9F67-4F7D-BADF-CD77EB43E865}" type="presParOf" srcId="{DF48BB83-2C7B-4ED5-9CAD-7C9E7241027A}" destId="{DBE067AC-C1BA-4797-A6A5-6D2ED496B8D7}" srcOrd="1" destOrd="0" presId="urn:microsoft.com/office/officeart/2005/8/layout/orgChart1"/>
    <dgm:cxn modelId="{D0BB31ED-01C8-4B81-B6DD-EF283A4400A4}" type="presParOf" srcId="{F513F309-766B-45E2-B80C-CE1A33BB5D4B}" destId="{22C645D8-C015-40E0-8390-04134E49904B}" srcOrd="1" destOrd="0" presId="urn:microsoft.com/office/officeart/2005/8/layout/orgChart1"/>
    <dgm:cxn modelId="{0789A57E-A56B-40DC-B46A-A6F29C9C9779}" type="presParOf" srcId="{F513F309-766B-45E2-B80C-CE1A33BB5D4B}" destId="{7E9B2BCF-F4BB-4EB5-9BB1-A80277177064}" srcOrd="2" destOrd="0" presId="urn:microsoft.com/office/officeart/2005/8/layout/orgChart1"/>
    <dgm:cxn modelId="{10B9D720-1731-465E-8155-CC393AEA8CAE}" type="presParOf" srcId="{9674B6DB-D110-47DB-BF39-03E95FE5C4A2}" destId="{FE4D6F18-C96A-4E7A-B539-FEB83E376966}" srcOrd="2" destOrd="0" presId="urn:microsoft.com/office/officeart/2005/8/layout/orgChart1"/>
    <dgm:cxn modelId="{636B6C4B-1A05-4E17-82B2-22DD06554B9E}" type="presParOf" srcId="{9674B6DB-D110-47DB-BF39-03E95FE5C4A2}" destId="{D5379A2D-5CA1-40CB-A11B-900941FBCCA0}" srcOrd="3" destOrd="0" presId="urn:microsoft.com/office/officeart/2005/8/layout/orgChart1"/>
    <dgm:cxn modelId="{294FDB07-4327-48A2-B9D2-39ED01637C05}" type="presParOf" srcId="{D5379A2D-5CA1-40CB-A11B-900941FBCCA0}" destId="{F28133AE-CDAB-4363-9296-C1BA891F28B8}" srcOrd="0" destOrd="0" presId="urn:microsoft.com/office/officeart/2005/8/layout/orgChart1"/>
    <dgm:cxn modelId="{97025BE1-D2A7-4A77-A37E-DC386F8BF179}" type="presParOf" srcId="{F28133AE-CDAB-4363-9296-C1BA891F28B8}" destId="{4E69B039-F5F5-4289-B2A2-EE58F3774EB1}" srcOrd="0" destOrd="0" presId="urn:microsoft.com/office/officeart/2005/8/layout/orgChart1"/>
    <dgm:cxn modelId="{315D2793-670D-47F2-BA7F-A531E3C283F7}" type="presParOf" srcId="{F28133AE-CDAB-4363-9296-C1BA891F28B8}" destId="{2657F8E3-76AC-4798-9675-7C7F88D1AC68}" srcOrd="1" destOrd="0" presId="urn:microsoft.com/office/officeart/2005/8/layout/orgChart1"/>
    <dgm:cxn modelId="{80CF19C3-AE58-483D-B079-06574DFBC05E}" type="presParOf" srcId="{D5379A2D-5CA1-40CB-A11B-900941FBCCA0}" destId="{9A446221-6B78-4FF3-B116-9B6EE922D726}" srcOrd="1" destOrd="0" presId="urn:microsoft.com/office/officeart/2005/8/layout/orgChart1"/>
    <dgm:cxn modelId="{E2775AB8-2D9B-415A-BE48-7C073C1C52A0}" type="presParOf" srcId="{D5379A2D-5CA1-40CB-A11B-900941FBCCA0}" destId="{821CA525-5B13-49DD-AEA1-BE39180ACCC9}" srcOrd="2" destOrd="0" presId="urn:microsoft.com/office/officeart/2005/8/layout/orgChart1"/>
    <dgm:cxn modelId="{07524840-D54B-48FB-B3B9-0401DA3C9B25}" type="presParOf" srcId="{D8ADC64E-A6A7-4E6A-8774-120DECB8E75B}" destId="{E22F38B7-D61F-4778-923A-FE28B3618BB2}" srcOrd="2" destOrd="0" presId="urn:microsoft.com/office/officeart/2005/8/layout/orgChart1"/>
    <dgm:cxn modelId="{D9E952CB-4DE6-457F-AFF7-E22982A6CC17}" type="presParOf" srcId="{7E063E5B-3E2B-4FED-9AC0-4CDC218FF463}" destId="{3A053628-1E2D-419A-AA7F-681A767E99E6}" srcOrd="4" destOrd="0" presId="urn:microsoft.com/office/officeart/2005/8/layout/orgChart1"/>
    <dgm:cxn modelId="{C1003EC7-8B05-4F97-B908-89E5F4090BBC}" type="presParOf" srcId="{7E063E5B-3E2B-4FED-9AC0-4CDC218FF463}" destId="{0A103823-88D8-43D2-BF2E-29D3C3A09151}" srcOrd="5" destOrd="0" presId="urn:microsoft.com/office/officeart/2005/8/layout/orgChart1"/>
    <dgm:cxn modelId="{A3B0F02A-3786-44DB-A5A0-6BA42D753638}" type="presParOf" srcId="{0A103823-88D8-43D2-BF2E-29D3C3A09151}" destId="{8762F100-DE34-4F96-8B9A-EB5E4741332A}" srcOrd="0" destOrd="0" presId="urn:microsoft.com/office/officeart/2005/8/layout/orgChart1"/>
    <dgm:cxn modelId="{36F1345B-51CE-41F3-9340-9296460B59AB}" type="presParOf" srcId="{8762F100-DE34-4F96-8B9A-EB5E4741332A}" destId="{BC678972-DE9B-401A-8285-3F927046A7D1}" srcOrd="0" destOrd="0" presId="urn:microsoft.com/office/officeart/2005/8/layout/orgChart1"/>
    <dgm:cxn modelId="{DECF76A4-902D-419C-80A7-DD84EF1C2A30}" type="presParOf" srcId="{8762F100-DE34-4F96-8B9A-EB5E4741332A}" destId="{46CFE8D9-A579-4463-A96D-C30E963B42AF}" srcOrd="1" destOrd="0" presId="urn:microsoft.com/office/officeart/2005/8/layout/orgChart1"/>
    <dgm:cxn modelId="{E22161ED-4399-49FF-894C-019D59A54D8F}" type="presParOf" srcId="{0A103823-88D8-43D2-BF2E-29D3C3A09151}" destId="{7C583667-21E1-4CF6-AB0A-696BFF842E42}" srcOrd="1" destOrd="0" presId="urn:microsoft.com/office/officeart/2005/8/layout/orgChart1"/>
    <dgm:cxn modelId="{5E8494C3-7E31-4412-B9A2-8EF7B65341BE}" type="presParOf" srcId="{0A103823-88D8-43D2-BF2E-29D3C3A09151}" destId="{1ADB506F-CFBA-41A1-94C4-6322590EC516}" srcOrd="2" destOrd="0" presId="urn:microsoft.com/office/officeart/2005/8/layout/orgChart1"/>
    <dgm:cxn modelId="{EF47D6E9-131E-4416-B4CD-3F28AF5D1B80}" type="presParOf" srcId="{BD941659-E4B3-4F29-9A3B-0C4C0E6FCDB5}" destId="{92C43746-5DD3-4546-8187-CD51C6BBD37C}" srcOrd="2" destOrd="0" presId="urn:microsoft.com/office/officeart/2005/8/layout/orgChart1"/>
    <dgm:cxn modelId="{A94FEA87-A415-46DF-8948-969A23BFBD05}" type="presParOf" srcId="{C72338BF-060B-4390-9548-E4E94AF9B2ED}" destId="{FBC97AE2-CE7E-4CA0-8C44-A4E0A6A8CEDE}" srcOrd="4" destOrd="0" presId="urn:microsoft.com/office/officeart/2005/8/layout/orgChart1"/>
    <dgm:cxn modelId="{4361953D-D711-4CB3-A99D-306A5120FC6B}" type="presParOf" srcId="{C72338BF-060B-4390-9548-E4E94AF9B2ED}" destId="{08D4FC67-C06C-4868-BC17-C89C54DCDDA9}" srcOrd="5" destOrd="0" presId="urn:microsoft.com/office/officeart/2005/8/layout/orgChart1"/>
    <dgm:cxn modelId="{C7646742-5D4B-4E78-9212-B9FF4BB5736D}" type="presParOf" srcId="{08D4FC67-C06C-4868-BC17-C89C54DCDDA9}" destId="{9B2AEA9E-4D79-4375-B4BF-1E6E4659301E}" srcOrd="0" destOrd="0" presId="urn:microsoft.com/office/officeart/2005/8/layout/orgChart1"/>
    <dgm:cxn modelId="{64E4D25F-02D5-437B-8303-6FB3176464F8}" type="presParOf" srcId="{9B2AEA9E-4D79-4375-B4BF-1E6E4659301E}" destId="{7E6777DE-E764-4467-BFAB-83E18A504357}" srcOrd="0" destOrd="0" presId="urn:microsoft.com/office/officeart/2005/8/layout/orgChart1"/>
    <dgm:cxn modelId="{43DD3D55-BC46-4817-B47D-38C164449722}" type="presParOf" srcId="{9B2AEA9E-4D79-4375-B4BF-1E6E4659301E}" destId="{26D2E8CE-B4B0-4267-BC07-1F02A4D8B6E9}" srcOrd="1" destOrd="0" presId="urn:microsoft.com/office/officeart/2005/8/layout/orgChart1"/>
    <dgm:cxn modelId="{6D406B00-5DB7-4C20-8DDC-DC00A88D4228}" type="presParOf" srcId="{08D4FC67-C06C-4868-BC17-C89C54DCDDA9}" destId="{434A3216-ED6C-453A-BBE9-48C106F7025E}" srcOrd="1" destOrd="0" presId="urn:microsoft.com/office/officeart/2005/8/layout/orgChart1"/>
    <dgm:cxn modelId="{407C9069-9D3B-4A5B-99AB-82B0625E1516}" type="presParOf" srcId="{434A3216-ED6C-453A-BBE9-48C106F7025E}" destId="{053FBAF9-D1DF-4562-B765-60F64EDB94B8}" srcOrd="0" destOrd="0" presId="urn:microsoft.com/office/officeart/2005/8/layout/orgChart1"/>
    <dgm:cxn modelId="{7797B32B-B0B8-49E2-8481-86A492726CFB}" type="presParOf" srcId="{434A3216-ED6C-453A-BBE9-48C106F7025E}" destId="{2B15EEA8-8C3C-4DEF-BF1A-43C34F40F9F7}" srcOrd="1" destOrd="0" presId="urn:microsoft.com/office/officeart/2005/8/layout/orgChart1"/>
    <dgm:cxn modelId="{65548AE0-B18E-47C7-B790-A4C06BCD21BC}" type="presParOf" srcId="{2B15EEA8-8C3C-4DEF-BF1A-43C34F40F9F7}" destId="{42AFBF9F-7F0D-452B-B76E-BA46D5E18A00}" srcOrd="0" destOrd="0" presId="urn:microsoft.com/office/officeart/2005/8/layout/orgChart1"/>
    <dgm:cxn modelId="{006CDE69-180C-4D8D-BD80-6F6E57BD9253}" type="presParOf" srcId="{42AFBF9F-7F0D-452B-B76E-BA46D5E18A00}" destId="{B17EEE8D-D3C9-43EF-99E7-93D20532BB54}" srcOrd="0" destOrd="0" presId="urn:microsoft.com/office/officeart/2005/8/layout/orgChart1"/>
    <dgm:cxn modelId="{0689E691-DCF1-4808-8F8A-7B68720DCBBB}" type="presParOf" srcId="{42AFBF9F-7F0D-452B-B76E-BA46D5E18A00}" destId="{1EAFFD40-1B5D-4349-A70C-FF077465E10B}" srcOrd="1" destOrd="0" presId="urn:microsoft.com/office/officeart/2005/8/layout/orgChart1"/>
    <dgm:cxn modelId="{DCAB4EAF-9CCC-4089-87BE-6E00FABB8C86}" type="presParOf" srcId="{2B15EEA8-8C3C-4DEF-BF1A-43C34F40F9F7}" destId="{0C566E92-DBB6-4AE4-A2D2-EBB3D78115C0}" srcOrd="1" destOrd="0" presId="urn:microsoft.com/office/officeart/2005/8/layout/orgChart1"/>
    <dgm:cxn modelId="{E9D94B54-92F0-4DC2-9115-D89646D4567D}" type="presParOf" srcId="{0C566E92-DBB6-4AE4-A2D2-EBB3D78115C0}" destId="{73D5CA6A-26DC-4044-94CB-D3EC31DD1BE3}" srcOrd="0" destOrd="0" presId="urn:microsoft.com/office/officeart/2005/8/layout/orgChart1"/>
    <dgm:cxn modelId="{6F43F819-26E4-426C-A733-E56147C35FCC}" type="presParOf" srcId="{0C566E92-DBB6-4AE4-A2D2-EBB3D78115C0}" destId="{71D5DE8E-A3E6-4CCD-9D5C-F250087E0053}" srcOrd="1" destOrd="0" presId="urn:microsoft.com/office/officeart/2005/8/layout/orgChart1"/>
    <dgm:cxn modelId="{FA755E0C-E6BC-41B9-8E29-44C2F6A06F3A}" type="presParOf" srcId="{71D5DE8E-A3E6-4CCD-9D5C-F250087E0053}" destId="{BC16A01F-1841-4186-8669-030DD8FF2351}" srcOrd="0" destOrd="0" presId="urn:microsoft.com/office/officeart/2005/8/layout/orgChart1"/>
    <dgm:cxn modelId="{369D97A1-5D4F-4E0D-982A-02AB9F63C7CF}" type="presParOf" srcId="{BC16A01F-1841-4186-8669-030DD8FF2351}" destId="{F294A3FA-FA63-4800-8BB3-7D6568B17A4C}" srcOrd="0" destOrd="0" presId="urn:microsoft.com/office/officeart/2005/8/layout/orgChart1"/>
    <dgm:cxn modelId="{3477E4E3-DDE6-4CDF-BCE9-20019DD87E59}" type="presParOf" srcId="{BC16A01F-1841-4186-8669-030DD8FF2351}" destId="{C1AF30D3-A51B-49E9-B65D-260316177F9C}" srcOrd="1" destOrd="0" presId="urn:microsoft.com/office/officeart/2005/8/layout/orgChart1"/>
    <dgm:cxn modelId="{FFCD9C09-4E1B-4B2D-A31E-3F85F388BFFE}" type="presParOf" srcId="{71D5DE8E-A3E6-4CCD-9D5C-F250087E0053}" destId="{4D04048D-FB24-4339-8704-60EEE95DFE9D}" srcOrd="1" destOrd="0" presId="urn:microsoft.com/office/officeart/2005/8/layout/orgChart1"/>
    <dgm:cxn modelId="{72F955A6-3900-4FC5-AAAC-3C349AB54160}" type="presParOf" srcId="{71D5DE8E-A3E6-4CCD-9D5C-F250087E0053}" destId="{32D5CC40-C9EE-46E0-91D4-C46CCE47EFFE}" srcOrd="2" destOrd="0" presId="urn:microsoft.com/office/officeart/2005/8/layout/orgChart1"/>
    <dgm:cxn modelId="{300CCE82-AC7A-432B-8599-2C7D7B85B0B1}" type="presParOf" srcId="{2B15EEA8-8C3C-4DEF-BF1A-43C34F40F9F7}" destId="{A91FDA0D-35AF-4331-A3C8-B5288E4B8BEE}" srcOrd="2" destOrd="0" presId="urn:microsoft.com/office/officeart/2005/8/layout/orgChart1"/>
    <dgm:cxn modelId="{B6F0E50F-F97D-4566-8B0D-88780D86FF26}" type="presParOf" srcId="{434A3216-ED6C-453A-BBE9-48C106F7025E}" destId="{89734144-DF44-47BC-99B4-2100404CA54E}" srcOrd="2" destOrd="0" presId="urn:microsoft.com/office/officeart/2005/8/layout/orgChart1"/>
    <dgm:cxn modelId="{0F687678-3394-4168-ADCC-69627D127BB5}" type="presParOf" srcId="{434A3216-ED6C-453A-BBE9-48C106F7025E}" destId="{81DA097B-1D47-4C3F-A489-A170A9CBCFD0}" srcOrd="3" destOrd="0" presId="urn:microsoft.com/office/officeart/2005/8/layout/orgChart1"/>
    <dgm:cxn modelId="{FF8D39D7-7EA8-4BE9-AA3C-23208C48F92B}" type="presParOf" srcId="{81DA097B-1D47-4C3F-A489-A170A9CBCFD0}" destId="{E63BEE0A-BBC6-4645-8F3D-2A6242EF44DC}" srcOrd="0" destOrd="0" presId="urn:microsoft.com/office/officeart/2005/8/layout/orgChart1"/>
    <dgm:cxn modelId="{2F49CF06-F066-4F6D-BB24-1A164BC41DCD}" type="presParOf" srcId="{E63BEE0A-BBC6-4645-8F3D-2A6242EF44DC}" destId="{B26E4B59-F717-4F09-A063-450698633D94}" srcOrd="0" destOrd="0" presId="urn:microsoft.com/office/officeart/2005/8/layout/orgChart1"/>
    <dgm:cxn modelId="{4B3BD8D3-AC2A-4C87-8008-CE46E7AD7FE4}" type="presParOf" srcId="{E63BEE0A-BBC6-4645-8F3D-2A6242EF44DC}" destId="{8E512B94-5760-489C-B63D-E67E01C68908}" srcOrd="1" destOrd="0" presId="urn:microsoft.com/office/officeart/2005/8/layout/orgChart1"/>
    <dgm:cxn modelId="{9A8E8669-508F-40B9-A64A-F8B309EECFF1}" type="presParOf" srcId="{81DA097B-1D47-4C3F-A489-A170A9CBCFD0}" destId="{73C703BC-71FE-48AB-A226-CB8223D2AFDC}" srcOrd="1" destOrd="0" presId="urn:microsoft.com/office/officeart/2005/8/layout/orgChart1"/>
    <dgm:cxn modelId="{C20FDBC9-AFC4-4E6B-B061-ECD6C7CF3FF5}" type="presParOf" srcId="{81DA097B-1D47-4C3F-A489-A170A9CBCFD0}" destId="{B4A9BA1F-F01D-41D1-9618-72590E8C45C5}" srcOrd="2" destOrd="0" presId="urn:microsoft.com/office/officeart/2005/8/layout/orgChart1"/>
    <dgm:cxn modelId="{2CBA0404-F7BF-4B8F-B12F-753B46C9A7C0}" type="presParOf" srcId="{434A3216-ED6C-453A-BBE9-48C106F7025E}" destId="{3CBCB7C9-5D75-45C4-BD93-C707E61256DC}" srcOrd="4" destOrd="0" presId="urn:microsoft.com/office/officeart/2005/8/layout/orgChart1"/>
    <dgm:cxn modelId="{4DA2ABCA-E9F5-494F-B0E4-C852B8163583}" type="presParOf" srcId="{434A3216-ED6C-453A-BBE9-48C106F7025E}" destId="{4DC244B2-DC0F-4E4D-AA0E-CD9B566B73B1}" srcOrd="5" destOrd="0" presId="urn:microsoft.com/office/officeart/2005/8/layout/orgChart1"/>
    <dgm:cxn modelId="{F1E60280-C476-4FCD-B2A5-02B7505F18A9}" type="presParOf" srcId="{4DC244B2-DC0F-4E4D-AA0E-CD9B566B73B1}" destId="{A17F1A2E-14F8-4341-8D32-788349662C9F}" srcOrd="0" destOrd="0" presId="urn:microsoft.com/office/officeart/2005/8/layout/orgChart1"/>
    <dgm:cxn modelId="{D8CD51BE-19D9-428D-B2F6-8FAC817AD892}" type="presParOf" srcId="{A17F1A2E-14F8-4341-8D32-788349662C9F}" destId="{2380FF01-BA7D-4981-BDBC-7BD51F203D08}" srcOrd="0" destOrd="0" presId="urn:microsoft.com/office/officeart/2005/8/layout/orgChart1"/>
    <dgm:cxn modelId="{4E36CFBB-29C0-4E81-9B73-7AC28957D478}" type="presParOf" srcId="{A17F1A2E-14F8-4341-8D32-788349662C9F}" destId="{EE39A7EB-BACC-44DE-822A-EB1E6D1F66E0}" srcOrd="1" destOrd="0" presId="urn:microsoft.com/office/officeart/2005/8/layout/orgChart1"/>
    <dgm:cxn modelId="{8830550C-4ADC-4A60-8D75-70727005AA75}" type="presParOf" srcId="{4DC244B2-DC0F-4E4D-AA0E-CD9B566B73B1}" destId="{350CFAFA-01AF-47B2-9FF4-A465455D1DC3}" srcOrd="1" destOrd="0" presId="urn:microsoft.com/office/officeart/2005/8/layout/orgChart1"/>
    <dgm:cxn modelId="{0451F101-DA7B-45C5-8C84-1AFDD53D0170}" type="presParOf" srcId="{350CFAFA-01AF-47B2-9FF4-A465455D1DC3}" destId="{C170D83A-4B1A-4F32-9BFE-589DB9BE23C4}" srcOrd="0" destOrd="0" presId="urn:microsoft.com/office/officeart/2005/8/layout/orgChart1"/>
    <dgm:cxn modelId="{E2537B81-6BBC-4DF1-957C-87D1E6AB567D}" type="presParOf" srcId="{350CFAFA-01AF-47B2-9FF4-A465455D1DC3}" destId="{251464D5-481B-4F8A-A70B-6646F8CF29BD}" srcOrd="1" destOrd="0" presId="urn:microsoft.com/office/officeart/2005/8/layout/orgChart1"/>
    <dgm:cxn modelId="{9D2B2ED8-5BDD-4A61-B442-C71A614A5015}" type="presParOf" srcId="{251464D5-481B-4F8A-A70B-6646F8CF29BD}" destId="{8BC6015C-4A77-47AC-8201-09AA0E1A7B6A}" srcOrd="0" destOrd="0" presId="urn:microsoft.com/office/officeart/2005/8/layout/orgChart1"/>
    <dgm:cxn modelId="{A0DD3BF8-B441-41F2-8D35-B923D068D199}" type="presParOf" srcId="{8BC6015C-4A77-47AC-8201-09AA0E1A7B6A}" destId="{34FDD297-A168-4574-B431-276D522D6253}" srcOrd="0" destOrd="0" presId="urn:microsoft.com/office/officeart/2005/8/layout/orgChart1"/>
    <dgm:cxn modelId="{8900145B-453E-4DBF-9F78-0536FD09F369}" type="presParOf" srcId="{8BC6015C-4A77-47AC-8201-09AA0E1A7B6A}" destId="{9EC108B2-E869-4B98-8D31-FB8264A30089}" srcOrd="1" destOrd="0" presId="urn:microsoft.com/office/officeart/2005/8/layout/orgChart1"/>
    <dgm:cxn modelId="{FC5C4749-A72D-494E-874A-5EC5121D3386}" type="presParOf" srcId="{251464D5-481B-4F8A-A70B-6646F8CF29BD}" destId="{761FEB8D-9332-4649-A74F-8341C759AF82}" srcOrd="1" destOrd="0" presId="urn:microsoft.com/office/officeart/2005/8/layout/orgChart1"/>
    <dgm:cxn modelId="{A66DDDF2-C0AE-4317-AAC5-BABA14507287}" type="presParOf" srcId="{251464D5-481B-4F8A-A70B-6646F8CF29BD}" destId="{2BFAB390-5335-4BC2-AC8D-D275DEF9DF1C}" srcOrd="2" destOrd="0" presId="urn:microsoft.com/office/officeart/2005/8/layout/orgChart1"/>
    <dgm:cxn modelId="{4FED6F4B-4554-471C-9BED-F04E18FEBE53}" type="presParOf" srcId="{4DC244B2-DC0F-4E4D-AA0E-CD9B566B73B1}" destId="{5DFBA863-96E7-4376-B9B0-DBE21168E4B5}" srcOrd="2" destOrd="0" presId="urn:microsoft.com/office/officeart/2005/8/layout/orgChart1"/>
    <dgm:cxn modelId="{85E3338B-14B2-4A4C-B26D-3BFCE013E4A3}" type="presParOf" srcId="{08D4FC67-C06C-4868-BC17-C89C54DCDDA9}" destId="{8C7F0D83-4627-4A4E-ACB8-2A767B2C67CF}" srcOrd="2" destOrd="0" presId="urn:microsoft.com/office/officeart/2005/8/layout/orgChart1"/>
    <dgm:cxn modelId="{1EA785A2-69F5-4482-9CF9-9EC7FFD3958A}" type="presParOf" srcId="{C72338BF-060B-4390-9548-E4E94AF9B2ED}" destId="{702BB73B-3083-4D20-A78E-D2498FBD26A3}" srcOrd="6" destOrd="0" presId="urn:microsoft.com/office/officeart/2005/8/layout/orgChart1"/>
    <dgm:cxn modelId="{02B1B4B2-CA25-4974-BBBC-CB65FFC13718}" type="presParOf" srcId="{C72338BF-060B-4390-9548-E4E94AF9B2ED}" destId="{17484CD2-9F1B-49C4-B81B-A58839DFEA27}" srcOrd="7" destOrd="0" presId="urn:microsoft.com/office/officeart/2005/8/layout/orgChart1"/>
    <dgm:cxn modelId="{BE19D1BF-0C9D-48EF-A524-AC2C4ED58029}" type="presParOf" srcId="{17484CD2-9F1B-49C4-B81B-A58839DFEA27}" destId="{98111E96-91AA-451C-B38F-C1D6F2833F7B}" srcOrd="0" destOrd="0" presId="urn:microsoft.com/office/officeart/2005/8/layout/orgChart1"/>
    <dgm:cxn modelId="{0EA7D46E-A949-4D31-98FA-3A1E9A0446C2}" type="presParOf" srcId="{98111E96-91AA-451C-B38F-C1D6F2833F7B}" destId="{A30F519D-231D-4671-BCE2-A484B02F54AF}" srcOrd="0" destOrd="0" presId="urn:microsoft.com/office/officeart/2005/8/layout/orgChart1"/>
    <dgm:cxn modelId="{0AEA3C1C-2B1A-4DCD-951E-6E5239876F96}" type="presParOf" srcId="{98111E96-91AA-451C-B38F-C1D6F2833F7B}" destId="{92B93BC4-71C7-4D9D-8095-F466A1530E6F}" srcOrd="1" destOrd="0" presId="urn:microsoft.com/office/officeart/2005/8/layout/orgChart1"/>
    <dgm:cxn modelId="{242887AD-1BE5-4F60-B120-70F1857A117E}" type="presParOf" srcId="{17484CD2-9F1B-49C4-B81B-A58839DFEA27}" destId="{9C2AE00F-C987-4DB3-80FC-BCBB0ECCDC5E}" srcOrd="1" destOrd="0" presId="urn:microsoft.com/office/officeart/2005/8/layout/orgChart1"/>
    <dgm:cxn modelId="{41D2CBDC-9F2E-4D79-8974-00BC9FCB5C20}" type="presParOf" srcId="{9C2AE00F-C987-4DB3-80FC-BCBB0ECCDC5E}" destId="{FB930EDE-8442-4A46-B289-40703B977603}" srcOrd="0" destOrd="0" presId="urn:microsoft.com/office/officeart/2005/8/layout/orgChart1"/>
    <dgm:cxn modelId="{2F366820-A141-4720-8559-5BB2CB1A1255}" type="presParOf" srcId="{9C2AE00F-C987-4DB3-80FC-BCBB0ECCDC5E}" destId="{1329F632-BD3D-4830-8A09-C157FA4709AE}" srcOrd="1" destOrd="0" presId="urn:microsoft.com/office/officeart/2005/8/layout/orgChart1"/>
    <dgm:cxn modelId="{FB36C4BC-CA4A-4F45-A752-9A0F6BAF958B}" type="presParOf" srcId="{1329F632-BD3D-4830-8A09-C157FA4709AE}" destId="{E53A5274-1621-40E3-9D80-80E18599E724}" srcOrd="0" destOrd="0" presId="urn:microsoft.com/office/officeart/2005/8/layout/orgChart1"/>
    <dgm:cxn modelId="{1CFF020F-6941-47CD-A18D-3A7F83A1E1A6}" type="presParOf" srcId="{E53A5274-1621-40E3-9D80-80E18599E724}" destId="{F42F6477-C226-4304-9ED5-10F57EF8EB94}" srcOrd="0" destOrd="0" presId="urn:microsoft.com/office/officeart/2005/8/layout/orgChart1"/>
    <dgm:cxn modelId="{8C0ABCE5-09D4-4A66-A2E8-872B1D822810}" type="presParOf" srcId="{E53A5274-1621-40E3-9D80-80E18599E724}" destId="{7A932C8F-775D-4635-9635-37DF7D29E94F}" srcOrd="1" destOrd="0" presId="urn:microsoft.com/office/officeart/2005/8/layout/orgChart1"/>
    <dgm:cxn modelId="{3A72B504-6601-4F22-B450-B8952D241EC3}" type="presParOf" srcId="{1329F632-BD3D-4830-8A09-C157FA4709AE}" destId="{6B71970B-F125-4BEC-BDD0-07AA0EDDC12A}" srcOrd="1" destOrd="0" presId="urn:microsoft.com/office/officeart/2005/8/layout/orgChart1"/>
    <dgm:cxn modelId="{5ED8B43D-02FD-446D-A81A-A9345DD3DB13}" type="presParOf" srcId="{1329F632-BD3D-4830-8A09-C157FA4709AE}" destId="{B5F18E0A-3AED-44A9-AB31-65FEBE2C3135}" srcOrd="2" destOrd="0" presId="urn:microsoft.com/office/officeart/2005/8/layout/orgChart1"/>
    <dgm:cxn modelId="{EA9AB454-C88A-41AA-A9DC-4CD53734346E}" type="presParOf" srcId="{9C2AE00F-C987-4DB3-80FC-BCBB0ECCDC5E}" destId="{FE69B015-CE5B-48CE-9B1C-872D192767A2}" srcOrd="2" destOrd="0" presId="urn:microsoft.com/office/officeart/2005/8/layout/orgChart1"/>
    <dgm:cxn modelId="{B688544A-E1FF-4AC7-8159-D3A36238E8C5}" type="presParOf" srcId="{9C2AE00F-C987-4DB3-80FC-BCBB0ECCDC5E}" destId="{2A150F85-5BAA-4B7E-A206-3915BB5BB95B}" srcOrd="3" destOrd="0" presId="urn:microsoft.com/office/officeart/2005/8/layout/orgChart1"/>
    <dgm:cxn modelId="{9DFAA720-494D-4635-A2B7-268FB69F827E}" type="presParOf" srcId="{2A150F85-5BAA-4B7E-A206-3915BB5BB95B}" destId="{4C562C7D-A8CB-4362-84FC-5308E539C3DF}" srcOrd="0" destOrd="0" presId="urn:microsoft.com/office/officeart/2005/8/layout/orgChart1"/>
    <dgm:cxn modelId="{09AA0BEB-E97B-4135-83C2-48F47620E133}" type="presParOf" srcId="{4C562C7D-A8CB-4362-84FC-5308E539C3DF}" destId="{37444EDF-8F19-4897-8383-956E15FB9DA6}" srcOrd="0" destOrd="0" presId="urn:microsoft.com/office/officeart/2005/8/layout/orgChart1"/>
    <dgm:cxn modelId="{35A4E902-8A57-4FAD-B939-E981B93BCFC3}" type="presParOf" srcId="{4C562C7D-A8CB-4362-84FC-5308E539C3DF}" destId="{C35EAF45-08CF-479C-9F81-FF628CA55C6E}" srcOrd="1" destOrd="0" presId="urn:microsoft.com/office/officeart/2005/8/layout/orgChart1"/>
    <dgm:cxn modelId="{9A69C859-FC5A-4A12-AFFE-CE1012021820}" type="presParOf" srcId="{2A150F85-5BAA-4B7E-A206-3915BB5BB95B}" destId="{D7FC0D8D-BB6C-4493-8E30-BD8A49889861}" srcOrd="1" destOrd="0" presId="urn:microsoft.com/office/officeart/2005/8/layout/orgChart1"/>
    <dgm:cxn modelId="{F9F2E16D-F3E1-48AF-BA1A-B0A979FB174F}" type="presParOf" srcId="{2A150F85-5BAA-4B7E-A206-3915BB5BB95B}" destId="{9CB5BBC7-C0A3-43EB-8E3E-1A282DDEEF73}" srcOrd="2" destOrd="0" presId="urn:microsoft.com/office/officeart/2005/8/layout/orgChart1"/>
    <dgm:cxn modelId="{5B219EE0-A356-4212-9EA4-B49C4184A298}" type="presParOf" srcId="{9C2AE00F-C987-4DB3-80FC-BCBB0ECCDC5E}" destId="{5706C7B0-D10C-480A-A680-4561922237E3}" srcOrd="4" destOrd="0" presId="urn:microsoft.com/office/officeart/2005/8/layout/orgChart1"/>
    <dgm:cxn modelId="{2B849299-A2EF-4D82-A867-8261B799F418}" type="presParOf" srcId="{9C2AE00F-C987-4DB3-80FC-BCBB0ECCDC5E}" destId="{74A912EA-1B71-4976-B437-8BBA95A0D410}" srcOrd="5" destOrd="0" presId="urn:microsoft.com/office/officeart/2005/8/layout/orgChart1"/>
    <dgm:cxn modelId="{CCDBA885-9AD8-45B2-BDAA-26D2D0E96B7A}" type="presParOf" srcId="{74A912EA-1B71-4976-B437-8BBA95A0D410}" destId="{12688B67-1287-4057-AE58-3CBC08BD81DB}" srcOrd="0" destOrd="0" presId="urn:microsoft.com/office/officeart/2005/8/layout/orgChart1"/>
    <dgm:cxn modelId="{1E3C8852-1D6B-4AD3-80D4-4EBE5C1ECD79}" type="presParOf" srcId="{12688B67-1287-4057-AE58-3CBC08BD81DB}" destId="{B8C9B00F-9217-4940-B37C-96DE7C46CD54}" srcOrd="0" destOrd="0" presId="urn:microsoft.com/office/officeart/2005/8/layout/orgChart1"/>
    <dgm:cxn modelId="{8955B706-C148-45DF-91DE-92D32D5E3CD3}" type="presParOf" srcId="{12688B67-1287-4057-AE58-3CBC08BD81DB}" destId="{D45FFB71-CD95-411D-9595-9BB1D827EC84}" srcOrd="1" destOrd="0" presId="urn:microsoft.com/office/officeart/2005/8/layout/orgChart1"/>
    <dgm:cxn modelId="{113334E2-829D-4623-9C07-8302668EFB67}" type="presParOf" srcId="{74A912EA-1B71-4976-B437-8BBA95A0D410}" destId="{247F957D-9EE4-4EEB-8325-F7899DB153BD}" srcOrd="1" destOrd="0" presId="urn:microsoft.com/office/officeart/2005/8/layout/orgChart1"/>
    <dgm:cxn modelId="{B486A0BB-DB2E-4953-96A3-E28ABD896B91}" type="presParOf" srcId="{74A912EA-1B71-4976-B437-8BBA95A0D410}" destId="{94A7692B-A210-4B64-AF12-74E48EC420CB}" srcOrd="2" destOrd="0" presId="urn:microsoft.com/office/officeart/2005/8/layout/orgChart1"/>
    <dgm:cxn modelId="{0A13CE96-CD8D-4095-98AD-8C4BE7C217D0}" type="presParOf" srcId="{17484CD2-9F1B-49C4-B81B-A58839DFEA27}" destId="{8E33F40D-1D6D-433F-AFB9-52D3108AE1C9}" srcOrd="2" destOrd="0" presId="urn:microsoft.com/office/officeart/2005/8/layout/orgChart1"/>
    <dgm:cxn modelId="{523F86CA-6A69-4160-8834-3DEB1C089678}" type="presParOf" srcId="{C72338BF-060B-4390-9548-E4E94AF9B2ED}" destId="{93F51088-B3DA-4459-A0ED-682C5BCF9678}" srcOrd="8" destOrd="0" presId="urn:microsoft.com/office/officeart/2005/8/layout/orgChart1"/>
    <dgm:cxn modelId="{7A06FFB6-C778-46A2-9C42-A747526A98A6}" type="presParOf" srcId="{C72338BF-060B-4390-9548-E4E94AF9B2ED}" destId="{28B08780-495B-4EC5-A8C8-16FC14AFDBB4}" srcOrd="9" destOrd="0" presId="urn:microsoft.com/office/officeart/2005/8/layout/orgChart1"/>
    <dgm:cxn modelId="{1BBCE8D7-BD94-4880-A259-1B57676C533F}" type="presParOf" srcId="{28B08780-495B-4EC5-A8C8-16FC14AFDBB4}" destId="{C04790EC-A3CA-43FB-96A3-83513FF7B638}" srcOrd="0" destOrd="0" presId="urn:microsoft.com/office/officeart/2005/8/layout/orgChart1"/>
    <dgm:cxn modelId="{712C6CCD-94C2-4968-A96D-B9F2CD172832}" type="presParOf" srcId="{C04790EC-A3CA-43FB-96A3-83513FF7B638}" destId="{1012C75E-EE04-4C0A-96FC-FB666B720E45}" srcOrd="0" destOrd="0" presId="urn:microsoft.com/office/officeart/2005/8/layout/orgChart1"/>
    <dgm:cxn modelId="{7B908E8C-DB4D-48EF-A1E6-A61FEB91685C}" type="presParOf" srcId="{C04790EC-A3CA-43FB-96A3-83513FF7B638}" destId="{E163D2C2-3BA1-489F-B56D-93BE7235B796}" srcOrd="1" destOrd="0" presId="urn:microsoft.com/office/officeart/2005/8/layout/orgChart1"/>
    <dgm:cxn modelId="{276BFA98-3F6D-4A63-B21C-663B8141C02C}" type="presParOf" srcId="{28B08780-495B-4EC5-A8C8-16FC14AFDBB4}" destId="{92E93ED2-187F-438D-9907-61DC6BE63415}" srcOrd="1" destOrd="0" presId="urn:microsoft.com/office/officeart/2005/8/layout/orgChart1"/>
    <dgm:cxn modelId="{DD16AF9B-5071-457F-A345-4C543DEA3A7F}" type="presParOf" srcId="{92E93ED2-187F-438D-9907-61DC6BE63415}" destId="{06EE08E3-E53C-4973-AAC1-46ACA370CA4D}" srcOrd="0" destOrd="0" presId="urn:microsoft.com/office/officeart/2005/8/layout/orgChart1"/>
    <dgm:cxn modelId="{EC6290FC-E835-4327-AA38-5E5685078042}" type="presParOf" srcId="{92E93ED2-187F-438D-9907-61DC6BE63415}" destId="{32833AF5-4059-4698-AE4B-137A4D71D31D}" srcOrd="1" destOrd="0" presId="urn:microsoft.com/office/officeart/2005/8/layout/orgChart1"/>
    <dgm:cxn modelId="{4E1384EB-5F9E-427E-9D08-E16BE75D9F1A}" type="presParOf" srcId="{32833AF5-4059-4698-AE4B-137A4D71D31D}" destId="{1EA8C6FA-9F0C-424E-A5A2-B878FBEDFC25}" srcOrd="0" destOrd="0" presId="urn:microsoft.com/office/officeart/2005/8/layout/orgChart1"/>
    <dgm:cxn modelId="{1697C1D3-1AF0-44B0-A802-1901A3EF0AAF}" type="presParOf" srcId="{1EA8C6FA-9F0C-424E-A5A2-B878FBEDFC25}" destId="{E9AE6F38-D5A4-446E-A196-86FDCA9F9C6D}" srcOrd="0" destOrd="0" presId="urn:microsoft.com/office/officeart/2005/8/layout/orgChart1"/>
    <dgm:cxn modelId="{DD14945B-A531-4D9C-92BE-731388205CDE}" type="presParOf" srcId="{1EA8C6FA-9F0C-424E-A5A2-B878FBEDFC25}" destId="{4635BBD6-69AB-43A4-B7DB-5EBF6FE11859}" srcOrd="1" destOrd="0" presId="urn:microsoft.com/office/officeart/2005/8/layout/orgChart1"/>
    <dgm:cxn modelId="{AE12A0E7-BC65-416A-AA78-8A3F34D9B10C}" type="presParOf" srcId="{32833AF5-4059-4698-AE4B-137A4D71D31D}" destId="{06083530-9754-498A-8827-B0DFB2DEB972}" srcOrd="1" destOrd="0" presId="urn:microsoft.com/office/officeart/2005/8/layout/orgChart1"/>
    <dgm:cxn modelId="{4F185200-7361-4EAE-9813-8775745136AF}" type="presParOf" srcId="{32833AF5-4059-4698-AE4B-137A4D71D31D}" destId="{B19A93B5-929D-4C94-943F-EF9C959E8971}" srcOrd="2" destOrd="0" presId="urn:microsoft.com/office/officeart/2005/8/layout/orgChart1"/>
    <dgm:cxn modelId="{1F21E3FB-7B96-46CD-BC49-51BC612777AB}" type="presParOf" srcId="{92E93ED2-187F-438D-9907-61DC6BE63415}" destId="{F0887B9E-7C0B-4803-A44C-AD0010E55179}" srcOrd="2" destOrd="0" presId="urn:microsoft.com/office/officeart/2005/8/layout/orgChart1"/>
    <dgm:cxn modelId="{D5DE8A50-C8F3-4E70-8714-B406599373B3}" type="presParOf" srcId="{92E93ED2-187F-438D-9907-61DC6BE63415}" destId="{236C0EF1-BBC7-49C8-9081-C487D4080B9F}" srcOrd="3" destOrd="0" presId="urn:microsoft.com/office/officeart/2005/8/layout/orgChart1"/>
    <dgm:cxn modelId="{9265A494-5F9D-49EF-8523-3A624A259528}" type="presParOf" srcId="{236C0EF1-BBC7-49C8-9081-C487D4080B9F}" destId="{E009B903-2124-4A08-8C55-ABEA2625D742}" srcOrd="0" destOrd="0" presId="urn:microsoft.com/office/officeart/2005/8/layout/orgChart1"/>
    <dgm:cxn modelId="{AABE11B6-C523-43A7-820E-A1012C462261}" type="presParOf" srcId="{E009B903-2124-4A08-8C55-ABEA2625D742}" destId="{B5F94181-4790-46F1-B2DB-23B3E1E99F76}" srcOrd="0" destOrd="0" presId="urn:microsoft.com/office/officeart/2005/8/layout/orgChart1"/>
    <dgm:cxn modelId="{75541026-6356-4EE3-92B2-BCBC49269DF8}" type="presParOf" srcId="{E009B903-2124-4A08-8C55-ABEA2625D742}" destId="{71884A37-2607-41F9-9AAC-2DC4854D2028}" srcOrd="1" destOrd="0" presId="urn:microsoft.com/office/officeart/2005/8/layout/orgChart1"/>
    <dgm:cxn modelId="{3A0518E2-0E1C-4E0D-8D50-27C9DD95CEBB}" type="presParOf" srcId="{236C0EF1-BBC7-49C8-9081-C487D4080B9F}" destId="{C6B20681-91B0-4562-AC7D-43DB4CF7BD12}" srcOrd="1" destOrd="0" presId="urn:microsoft.com/office/officeart/2005/8/layout/orgChart1"/>
    <dgm:cxn modelId="{C97B3F91-5D12-4DC8-AA22-F1F07CF35CF9}" type="presParOf" srcId="{236C0EF1-BBC7-49C8-9081-C487D4080B9F}" destId="{FA09F5D5-D887-4ACC-8FD1-60929A333579}" srcOrd="2" destOrd="0" presId="urn:microsoft.com/office/officeart/2005/8/layout/orgChart1"/>
    <dgm:cxn modelId="{4E47D4EE-E205-4A81-A276-52ABEBEEDEED}" type="presParOf" srcId="{28B08780-495B-4EC5-A8C8-16FC14AFDBB4}" destId="{26B3C7F0-6E06-46E7-A5F9-60A56ACDF6C3}" srcOrd="2" destOrd="0" presId="urn:microsoft.com/office/officeart/2005/8/layout/orgChart1"/>
    <dgm:cxn modelId="{1A3022D7-DCF8-4C4F-A56E-01B7BDC77646}" type="presParOf" srcId="{F53E3BD2-9060-474E-96F9-10C98648F4B6}" destId="{0652A67D-9C64-480B-88AF-9F63102E3FDD}" srcOrd="2" destOrd="0" presId="urn:microsoft.com/office/officeart/2005/8/layout/orgChart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0887B9E-7C0B-4803-A44C-AD0010E55179}">
      <dsp:nvSpPr>
        <dsp:cNvPr id="0" name=""/>
        <dsp:cNvSpPr/>
      </dsp:nvSpPr>
      <dsp:spPr>
        <a:xfrm>
          <a:off x="4861270" y="1369529"/>
          <a:ext cx="91440" cy="586705"/>
        </a:xfrm>
        <a:custGeom>
          <a:avLst/>
          <a:gdLst/>
          <a:ahLst/>
          <a:cxnLst/>
          <a:rect l="0" t="0" r="0" b="0"/>
          <a:pathLst>
            <a:path>
              <a:moveTo>
                <a:pt x="45720" y="0"/>
              </a:moveTo>
              <a:lnTo>
                <a:pt x="45720" y="586705"/>
              </a:lnTo>
              <a:lnTo>
                <a:pt x="120938" y="586705"/>
              </a:lnTo>
            </a:path>
          </a:pathLst>
        </a:custGeom>
        <a:noFill/>
        <a:ln w="12700" cap="flat" cmpd="sng" algn="ctr">
          <a:solidFill>
            <a:schemeClr val="accent1">
              <a:tint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6EE08E3-E53C-4973-AAC1-46ACA370CA4D}">
      <dsp:nvSpPr>
        <dsp:cNvPr id="0" name=""/>
        <dsp:cNvSpPr/>
      </dsp:nvSpPr>
      <dsp:spPr>
        <a:xfrm>
          <a:off x="4861270" y="1369529"/>
          <a:ext cx="91440" cy="230670"/>
        </a:xfrm>
        <a:custGeom>
          <a:avLst/>
          <a:gdLst/>
          <a:ahLst/>
          <a:cxnLst/>
          <a:rect l="0" t="0" r="0" b="0"/>
          <a:pathLst>
            <a:path>
              <a:moveTo>
                <a:pt x="45720" y="0"/>
              </a:moveTo>
              <a:lnTo>
                <a:pt x="45720" y="230670"/>
              </a:lnTo>
              <a:lnTo>
                <a:pt x="120938" y="230670"/>
              </a:lnTo>
            </a:path>
          </a:pathLst>
        </a:custGeom>
        <a:noFill/>
        <a:ln w="12700" cap="flat" cmpd="sng" algn="ctr">
          <a:solidFill>
            <a:schemeClr val="accent1">
              <a:tint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3F51088-B3DA-4459-A0ED-682C5BCF9678}">
      <dsp:nvSpPr>
        <dsp:cNvPr id="0" name=""/>
        <dsp:cNvSpPr/>
      </dsp:nvSpPr>
      <dsp:spPr>
        <a:xfrm>
          <a:off x="2680517" y="1013494"/>
          <a:ext cx="2427055" cy="105306"/>
        </a:xfrm>
        <a:custGeom>
          <a:avLst/>
          <a:gdLst/>
          <a:ahLst/>
          <a:cxnLst/>
          <a:rect l="0" t="0" r="0" b="0"/>
          <a:pathLst>
            <a:path>
              <a:moveTo>
                <a:pt x="0" y="0"/>
              </a:moveTo>
              <a:lnTo>
                <a:pt x="0" y="52653"/>
              </a:lnTo>
              <a:lnTo>
                <a:pt x="2427055" y="52653"/>
              </a:lnTo>
              <a:lnTo>
                <a:pt x="2427055" y="105306"/>
              </a:lnTo>
            </a:path>
          </a:pathLst>
        </a:custGeom>
        <a:noFill/>
        <a:ln w="12700" cap="flat" cmpd="sng" algn="ctr">
          <a:solidFill>
            <a:schemeClr val="accent1">
              <a:tint val="99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706C7B0-D10C-480A-A680-4561922237E3}">
      <dsp:nvSpPr>
        <dsp:cNvPr id="0" name=""/>
        <dsp:cNvSpPr/>
      </dsp:nvSpPr>
      <dsp:spPr>
        <a:xfrm>
          <a:off x="4254506" y="1369529"/>
          <a:ext cx="91440" cy="942740"/>
        </a:xfrm>
        <a:custGeom>
          <a:avLst/>
          <a:gdLst/>
          <a:ahLst/>
          <a:cxnLst/>
          <a:rect l="0" t="0" r="0" b="0"/>
          <a:pathLst>
            <a:path>
              <a:moveTo>
                <a:pt x="45720" y="0"/>
              </a:moveTo>
              <a:lnTo>
                <a:pt x="45720" y="942740"/>
              </a:lnTo>
              <a:lnTo>
                <a:pt x="120938" y="942740"/>
              </a:lnTo>
            </a:path>
          </a:pathLst>
        </a:custGeom>
        <a:noFill/>
        <a:ln w="12700" cap="flat" cmpd="sng" algn="ctr">
          <a:solidFill>
            <a:schemeClr val="accent1">
              <a:tint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E69B015-CE5B-48CE-9B1C-872D192767A2}">
      <dsp:nvSpPr>
        <dsp:cNvPr id="0" name=""/>
        <dsp:cNvSpPr/>
      </dsp:nvSpPr>
      <dsp:spPr>
        <a:xfrm>
          <a:off x="4254506" y="1369529"/>
          <a:ext cx="91440" cy="586705"/>
        </a:xfrm>
        <a:custGeom>
          <a:avLst/>
          <a:gdLst/>
          <a:ahLst/>
          <a:cxnLst/>
          <a:rect l="0" t="0" r="0" b="0"/>
          <a:pathLst>
            <a:path>
              <a:moveTo>
                <a:pt x="45720" y="0"/>
              </a:moveTo>
              <a:lnTo>
                <a:pt x="45720" y="586705"/>
              </a:lnTo>
              <a:lnTo>
                <a:pt x="120938" y="586705"/>
              </a:lnTo>
            </a:path>
          </a:pathLst>
        </a:custGeom>
        <a:noFill/>
        <a:ln w="12700" cap="flat" cmpd="sng" algn="ctr">
          <a:solidFill>
            <a:schemeClr val="accent1">
              <a:tint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B930EDE-8442-4A46-B289-40703B977603}">
      <dsp:nvSpPr>
        <dsp:cNvPr id="0" name=""/>
        <dsp:cNvSpPr/>
      </dsp:nvSpPr>
      <dsp:spPr>
        <a:xfrm>
          <a:off x="4254506" y="1369529"/>
          <a:ext cx="91440" cy="230670"/>
        </a:xfrm>
        <a:custGeom>
          <a:avLst/>
          <a:gdLst/>
          <a:ahLst/>
          <a:cxnLst/>
          <a:rect l="0" t="0" r="0" b="0"/>
          <a:pathLst>
            <a:path>
              <a:moveTo>
                <a:pt x="45720" y="0"/>
              </a:moveTo>
              <a:lnTo>
                <a:pt x="45720" y="230670"/>
              </a:lnTo>
              <a:lnTo>
                <a:pt x="120938" y="230670"/>
              </a:lnTo>
            </a:path>
          </a:pathLst>
        </a:custGeom>
        <a:noFill/>
        <a:ln w="12700" cap="flat" cmpd="sng" algn="ctr">
          <a:solidFill>
            <a:schemeClr val="accent1">
              <a:tint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02BB73B-3083-4D20-A78E-D2498FBD26A3}">
      <dsp:nvSpPr>
        <dsp:cNvPr id="0" name=""/>
        <dsp:cNvSpPr/>
      </dsp:nvSpPr>
      <dsp:spPr>
        <a:xfrm>
          <a:off x="2680517" y="1013494"/>
          <a:ext cx="1820291" cy="105306"/>
        </a:xfrm>
        <a:custGeom>
          <a:avLst/>
          <a:gdLst/>
          <a:ahLst/>
          <a:cxnLst/>
          <a:rect l="0" t="0" r="0" b="0"/>
          <a:pathLst>
            <a:path>
              <a:moveTo>
                <a:pt x="0" y="0"/>
              </a:moveTo>
              <a:lnTo>
                <a:pt x="0" y="52653"/>
              </a:lnTo>
              <a:lnTo>
                <a:pt x="1820291" y="52653"/>
              </a:lnTo>
              <a:lnTo>
                <a:pt x="1820291" y="105306"/>
              </a:lnTo>
            </a:path>
          </a:pathLst>
        </a:custGeom>
        <a:noFill/>
        <a:ln w="12700" cap="flat" cmpd="sng" algn="ctr">
          <a:solidFill>
            <a:schemeClr val="accent1">
              <a:tint val="99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170D83A-4B1A-4F32-9BFE-589DB9BE23C4}">
      <dsp:nvSpPr>
        <dsp:cNvPr id="0" name=""/>
        <dsp:cNvSpPr/>
      </dsp:nvSpPr>
      <dsp:spPr>
        <a:xfrm>
          <a:off x="3647742" y="1725564"/>
          <a:ext cx="91440" cy="230670"/>
        </a:xfrm>
        <a:custGeom>
          <a:avLst/>
          <a:gdLst/>
          <a:ahLst/>
          <a:cxnLst/>
          <a:rect l="0" t="0" r="0" b="0"/>
          <a:pathLst>
            <a:path>
              <a:moveTo>
                <a:pt x="45720" y="0"/>
              </a:moveTo>
              <a:lnTo>
                <a:pt x="45720" y="230670"/>
              </a:lnTo>
              <a:lnTo>
                <a:pt x="120938" y="230670"/>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CBCB7C9-5D75-45C4-BD93-C707E61256DC}">
      <dsp:nvSpPr>
        <dsp:cNvPr id="0" name=""/>
        <dsp:cNvSpPr/>
      </dsp:nvSpPr>
      <dsp:spPr>
        <a:xfrm>
          <a:off x="3287281" y="1369529"/>
          <a:ext cx="606763" cy="105306"/>
        </a:xfrm>
        <a:custGeom>
          <a:avLst/>
          <a:gdLst/>
          <a:ahLst/>
          <a:cxnLst/>
          <a:rect l="0" t="0" r="0" b="0"/>
          <a:pathLst>
            <a:path>
              <a:moveTo>
                <a:pt x="0" y="0"/>
              </a:moveTo>
              <a:lnTo>
                <a:pt x="0" y="52653"/>
              </a:lnTo>
              <a:lnTo>
                <a:pt x="606763" y="52653"/>
              </a:lnTo>
              <a:lnTo>
                <a:pt x="606763" y="105306"/>
              </a:lnTo>
            </a:path>
          </a:pathLst>
        </a:custGeom>
        <a:noFill/>
        <a:ln w="12700" cap="flat" cmpd="sng" algn="ctr">
          <a:solidFill>
            <a:schemeClr val="accent1">
              <a:tint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9734144-DF44-47BC-99B4-2100404CA54E}">
      <dsp:nvSpPr>
        <dsp:cNvPr id="0" name=""/>
        <dsp:cNvSpPr/>
      </dsp:nvSpPr>
      <dsp:spPr>
        <a:xfrm>
          <a:off x="3241561" y="1369529"/>
          <a:ext cx="91440" cy="105306"/>
        </a:xfrm>
        <a:custGeom>
          <a:avLst/>
          <a:gdLst/>
          <a:ahLst/>
          <a:cxnLst/>
          <a:rect l="0" t="0" r="0" b="0"/>
          <a:pathLst>
            <a:path>
              <a:moveTo>
                <a:pt x="45720" y="0"/>
              </a:moveTo>
              <a:lnTo>
                <a:pt x="45720" y="105306"/>
              </a:lnTo>
            </a:path>
          </a:pathLst>
        </a:custGeom>
        <a:noFill/>
        <a:ln w="12700" cap="flat" cmpd="sng" algn="ctr">
          <a:solidFill>
            <a:schemeClr val="accent1">
              <a:tint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3D5CA6A-26DC-4044-94CB-D3EC31DD1BE3}">
      <dsp:nvSpPr>
        <dsp:cNvPr id="0" name=""/>
        <dsp:cNvSpPr/>
      </dsp:nvSpPr>
      <dsp:spPr>
        <a:xfrm>
          <a:off x="2434214" y="1725564"/>
          <a:ext cx="91440" cy="230670"/>
        </a:xfrm>
        <a:custGeom>
          <a:avLst/>
          <a:gdLst/>
          <a:ahLst/>
          <a:cxnLst/>
          <a:rect l="0" t="0" r="0" b="0"/>
          <a:pathLst>
            <a:path>
              <a:moveTo>
                <a:pt x="45720" y="0"/>
              </a:moveTo>
              <a:lnTo>
                <a:pt x="45720" y="230670"/>
              </a:lnTo>
              <a:lnTo>
                <a:pt x="120938" y="230670"/>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53FBAF9-D1DF-4562-B765-60F64EDB94B8}">
      <dsp:nvSpPr>
        <dsp:cNvPr id="0" name=""/>
        <dsp:cNvSpPr/>
      </dsp:nvSpPr>
      <dsp:spPr>
        <a:xfrm>
          <a:off x="2680517" y="1369529"/>
          <a:ext cx="606763" cy="105306"/>
        </a:xfrm>
        <a:custGeom>
          <a:avLst/>
          <a:gdLst/>
          <a:ahLst/>
          <a:cxnLst/>
          <a:rect l="0" t="0" r="0" b="0"/>
          <a:pathLst>
            <a:path>
              <a:moveTo>
                <a:pt x="606763" y="0"/>
              </a:moveTo>
              <a:lnTo>
                <a:pt x="606763" y="52653"/>
              </a:lnTo>
              <a:lnTo>
                <a:pt x="0" y="52653"/>
              </a:lnTo>
              <a:lnTo>
                <a:pt x="0" y="105306"/>
              </a:lnTo>
            </a:path>
          </a:pathLst>
        </a:custGeom>
        <a:noFill/>
        <a:ln w="12700" cap="flat" cmpd="sng" algn="ctr">
          <a:solidFill>
            <a:schemeClr val="accent1">
              <a:tint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BC97AE2-CE7E-4CA0-8C44-A4E0A6A8CEDE}">
      <dsp:nvSpPr>
        <dsp:cNvPr id="0" name=""/>
        <dsp:cNvSpPr/>
      </dsp:nvSpPr>
      <dsp:spPr>
        <a:xfrm>
          <a:off x="2680517" y="1013494"/>
          <a:ext cx="606763" cy="105306"/>
        </a:xfrm>
        <a:custGeom>
          <a:avLst/>
          <a:gdLst/>
          <a:ahLst/>
          <a:cxnLst/>
          <a:rect l="0" t="0" r="0" b="0"/>
          <a:pathLst>
            <a:path>
              <a:moveTo>
                <a:pt x="0" y="0"/>
              </a:moveTo>
              <a:lnTo>
                <a:pt x="0" y="52653"/>
              </a:lnTo>
              <a:lnTo>
                <a:pt x="606763" y="52653"/>
              </a:lnTo>
              <a:lnTo>
                <a:pt x="606763" y="105306"/>
              </a:lnTo>
            </a:path>
          </a:pathLst>
        </a:custGeom>
        <a:noFill/>
        <a:ln w="12700" cap="flat" cmpd="sng" algn="ctr">
          <a:solidFill>
            <a:schemeClr val="accent1">
              <a:tint val="99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053628-1E2D-419A-AA7F-681A767E99E6}">
      <dsp:nvSpPr>
        <dsp:cNvPr id="0" name=""/>
        <dsp:cNvSpPr/>
      </dsp:nvSpPr>
      <dsp:spPr>
        <a:xfrm>
          <a:off x="1466989" y="1369529"/>
          <a:ext cx="606763" cy="105306"/>
        </a:xfrm>
        <a:custGeom>
          <a:avLst/>
          <a:gdLst/>
          <a:ahLst/>
          <a:cxnLst/>
          <a:rect l="0" t="0" r="0" b="0"/>
          <a:pathLst>
            <a:path>
              <a:moveTo>
                <a:pt x="0" y="0"/>
              </a:moveTo>
              <a:lnTo>
                <a:pt x="0" y="52653"/>
              </a:lnTo>
              <a:lnTo>
                <a:pt x="606763" y="52653"/>
              </a:lnTo>
              <a:lnTo>
                <a:pt x="606763" y="105306"/>
              </a:lnTo>
            </a:path>
          </a:pathLst>
        </a:custGeom>
        <a:noFill/>
        <a:ln w="12700" cap="flat" cmpd="sng" algn="ctr">
          <a:solidFill>
            <a:schemeClr val="accent1">
              <a:tint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E4D6F18-C96A-4E7A-B539-FEB83E376966}">
      <dsp:nvSpPr>
        <dsp:cNvPr id="0" name=""/>
        <dsp:cNvSpPr/>
      </dsp:nvSpPr>
      <dsp:spPr>
        <a:xfrm>
          <a:off x="1220686" y="1725564"/>
          <a:ext cx="91440" cy="586705"/>
        </a:xfrm>
        <a:custGeom>
          <a:avLst/>
          <a:gdLst/>
          <a:ahLst/>
          <a:cxnLst/>
          <a:rect l="0" t="0" r="0" b="0"/>
          <a:pathLst>
            <a:path>
              <a:moveTo>
                <a:pt x="45720" y="0"/>
              </a:moveTo>
              <a:lnTo>
                <a:pt x="45720" y="586705"/>
              </a:lnTo>
              <a:lnTo>
                <a:pt x="120938" y="586705"/>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6F3961C-B976-40CF-AE0B-633923E344B6}">
      <dsp:nvSpPr>
        <dsp:cNvPr id="0" name=""/>
        <dsp:cNvSpPr/>
      </dsp:nvSpPr>
      <dsp:spPr>
        <a:xfrm>
          <a:off x="1220686" y="1725564"/>
          <a:ext cx="91440" cy="230670"/>
        </a:xfrm>
        <a:custGeom>
          <a:avLst/>
          <a:gdLst/>
          <a:ahLst/>
          <a:cxnLst/>
          <a:rect l="0" t="0" r="0" b="0"/>
          <a:pathLst>
            <a:path>
              <a:moveTo>
                <a:pt x="45720" y="0"/>
              </a:moveTo>
              <a:lnTo>
                <a:pt x="45720" y="230670"/>
              </a:lnTo>
              <a:lnTo>
                <a:pt x="120938" y="230670"/>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57C2A1-663E-45BF-AC12-36F7786BC489}">
      <dsp:nvSpPr>
        <dsp:cNvPr id="0" name=""/>
        <dsp:cNvSpPr/>
      </dsp:nvSpPr>
      <dsp:spPr>
        <a:xfrm>
          <a:off x="1421269" y="1369529"/>
          <a:ext cx="91440" cy="105306"/>
        </a:xfrm>
        <a:custGeom>
          <a:avLst/>
          <a:gdLst/>
          <a:ahLst/>
          <a:cxnLst/>
          <a:rect l="0" t="0" r="0" b="0"/>
          <a:pathLst>
            <a:path>
              <a:moveTo>
                <a:pt x="45720" y="0"/>
              </a:moveTo>
              <a:lnTo>
                <a:pt x="45720" y="105306"/>
              </a:lnTo>
            </a:path>
          </a:pathLst>
        </a:custGeom>
        <a:noFill/>
        <a:ln w="12700" cap="flat" cmpd="sng" algn="ctr">
          <a:solidFill>
            <a:schemeClr val="accent1">
              <a:tint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C40C505-C6D8-48F3-B48C-AD0383407B04}">
      <dsp:nvSpPr>
        <dsp:cNvPr id="0" name=""/>
        <dsp:cNvSpPr/>
      </dsp:nvSpPr>
      <dsp:spPr>
        <a:xfrm>
          <a:off x="613922" y="1725564"/>
          <a:ext cx="91440" cy="586705"/>
        </a:xfrm>
        <a:custGeom>
          <a:avLst/>
          <a:gdLst/>
          <a:ahLst/>
          <a:cxnLst/>
          <a:rect l="0" t="0" r="0" b="0"/>
          <a:pathLst>
            <a:path>
              <a:moveTo>
                <a:pt x="45720" y="0"/>
              </a:moveTo>
              <a:lnTo>
                <a:pt x="45720" y="586705"/>
              </a:lnTo>
              <a:lnTo>
                <a:pt x="120938" y="586705"/>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9DB1101-C9E1-4772-A767-6973B8FD7986}">
      <dsp:nvSpPr>
        <dsp:cNvPr id="0" name=""/>
        <dsp:cNvSpPr/>
      </dsp:nvSpPr>
      <dsp:spPr>
        <a:xfrm>
          <a:off x="613922" y="1725564"/>
          <a:ext cx="91440" cy="230670"/>
        </a:xfrm>
        <a:custGeom>
          <a:avLst/>
          <a:gdLst/>
          <a:ahLst/>
          <a:cxnLst/>
          <a:rect l="0" t="0" r="0" b="0"/>
          <a:pathLst>
            <a:path>
              <a:moveTo>
                <a:pt x="45720" y="0"/>
              </a:moveTo>
              <a:lnTo>
                <a:pt x="45720" y="230670"/>
              </a:lnTo>
              <a:lnTo>
                <a:pt x="120938" y="230670"/>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B5C0042-C937-45C2-93A0-7080C95113B5}">
      <dsp:nvSpPr>
        <dsp:cNvPr id="0" name=""/>
        <dsp:cNvSpPr/>
      </dsp:nvSpPr>
      <dsp:spPr>
        <a:xfrm>
          <a:off x="860226" y="1369529"/>
          <a:ext cx="606763" cy="105306"/>
        </a:xfrm>
        <a:custGeom>
          <a:avLst/>
          <a:gdLst/>
          <a:ahLst/>
          <a:cxnLst/>
          <a:rect l="0" t="0" r="0" b="0"/>
          <a:pathLst>
            <a:path>
              <a:moveTo>
                <a:pt x="606763" y="0"/>
              </a:moveTo>
              <a:lnTo>
                <a:pt x="606763" y="52653"/>
              </a:lnTo>
              <a:lnTo>
                <a:pt x="0" y="52653"/>
              </a:lnTo>
              <a:lnTo>
                <a:pt x="0" y="105306"/>
              </a:lnTo>
            </a:path>
          </a:pathLst>
        </a:custGeom>
        <a:noFill/>
        <a:ln w="12700" cap="flat" cmpd="sng" algn="ctr">
          <a:solidFill>
            <a:schemeClr val="accent1">
              <a:tint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6022B4A-7100-4E98-B8BF-B4EDF269BE64}">
      <dsp:nvSpPr>
        <dsp:cNvPr id="0" name=""/>
        <dsp:cNvSpPr/>
      </dsp:nvSpPr>
      <dsp:spPr>
        <a:xfrm>
          <a:off x="1466989" y="1013494"/>
          <a:ext cx="1213527" cy="105306"/>
        </a:xfrm>
        <a:custGeom>
          <a:avLst/>
          <a:gdLst/>
          <a:ahLst/>
          <a:cxnLst/>
          <a:rect l="0" t="0" r="0" b="0"/>
          <a:pathLst>
            <a:path>
              <a:moveTo>
                <a:pt x="1213527" y="0"/>
              </a:moveTo>
              <a:lnTo>
                <a:pt x="1213527" y="52653"/>
              </a:lnTo>
              <a:lnTo>
                <a:pt x="0" y="52653"/>
              </a:lnTo>
              <a:lnTo>
                <a:pt x="0" y="105306"/>
              </a:lnTo>
            </a:path>
          </a:pathLst>
        </a:custGeom>
        <a:noFill/>
        <a:ln w="12700" cap="flat" cmpd="sng" algn="ctr">
          <a:solidFill>
            <a:schemeClr val="accent1">
              <a:tint val="99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CCB5F07-E23D-4B87-90E5-0999119AB451}">
      <dsp:nvSpPr>
        <dsp:cNvPr id="0" name=""/>
        <dsp:cNvSpPr/>
      </dsp:nvSpPr>
      <dsp:spPr>
        <a:xfrm>
          <a:off x="7159" y="1725564"/>
          <a:ext cx="91440" cy="230670"/>
        </a:xfrm>
        <a:custGeom>
          <a:avLst/>
          <a:gdLst/>
          <a:ahLst/>
          <a:cxnLst/>
          <a:rect l="0" t="0" r="0" b="0"/>
          <a:pathLst>
            <a:path>
              <a:moveTo>
                <a:pt x="45720" y="0"/>
              </a:moveTo>
              <a:lnTo>
                <a:pt x="45720" y="230670"/>
              </a:lnTo>
              <a:lnTo>
                <a:pt x="120938" y="230670"/>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CAA064A-42CD-4E18-8FA1-4C6C480C7263}">
      <dsp:nvSpPr>
        <dsp:cNvPr id="0" name=""/>
        <dsp:cNvSpPr/>
      </dsp:nvSpPr>
      <dsp:spPr>
        <a:xfrm>
          <a:off x="207742" y="1369529"/>
          <a:ext cx="91440" cy="105306"/>
        </a:xfrm>
        <a:custGeom>
          <a:avLst/>
          <a:gdLst/>
          <a:ahLst/>
          <a:cxnLst/>
          <a:rect l="0" t="0" r="0" b="0"/>
          <a:pathLst>
            <a:path>
              <a:moveTo>
                <a:pt x="45720" y="0"/>
              </a:moveTo>
              <a:lnTo>
                <a:pt x="45720" y="105306"/>
              </a:lnTo>
            </a:path>
          </a:pathLst>
        </a:custGeom>
        <a:noFill/>
        <a:ln w="12700" cap="flat" cmpd="sng" algn="ctr">
          <a:solidFill>
            <a:schemeClr val="accent1">
              <a:tint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18C3FAC-950E-4F0F-89A1-7EF2466D1622}">
      <dsp:nvSpPr>
        <dsp:cNvPr id="0" name=""/>
        <dsp:cNvSpPr/>
      </dsp:nvSpPr>
      <dsp:spPr>
        <a:xfrm>
          <a:off x="253462" y="1013494"/>
          <a:ext cx="2427055" cy="105306"/>
        </a:xfrm>
        <a:custGeom>
          <a:avLst/>
          <a:gdLst/>
          <a:ahLst/>
          <a:cxnLst/>
          <a:rect l="0" t="0" r="0" b="0"/>
          <a:pathLst>
            <a:path>
              <a:moveTo>
                <a:pt x="2427055" y="0"/>
              </a:moveTo>
              <a:lnTo>
                <a:pt x="2427055" y="52653"/>
              </a:lnTo>
              <a:lnTo>
                <a:pt x="0" y="52653"/>
              </a:lnTo>
              <a:lnTo>
                <a:pt x="0" y="105306"/>
              </a:lnTo>
            </a:path>
          </a:pathLst>
        </a:custGeom>
        <a:noFill/>
        <a:ln w="12700" cap="flat" cmpd="sng" algn="ctr">
          <a:solidFill>
            <a:schemeClr val="accent1">
              <a:tint val="99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8FFFF31-F1D0-48F8-8732-3D4DB5F22A7E}">
      <dsp:nvSpPr>
        <dsp:cNvPr id="0" name=""/>
        <dsp:cNvSpPr/>
      </dsp:nvSpPr>
      <dsp:spPr>
        <a:xfrm>
          <a:off x="2429788" y="762765"/>
          <a:ext cx="501457" cy="250728"/>
        </a:xfrm>
        <a:prstGeom prst="rect">
          <a:avLst/>
        </a:prstGeom>
        <a:solidFill>
          <a:schemeClr val="accent1">
            <a:shade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Παππούς &amp; Γιαγιά</a:t>
          </a:r>
        </a:p>
      </dsp:txBody>
      <dsp:txXfrm>
        <a:off x="2429788" y="762765"/>
        <a:ext cx="501457" cy="250728"/>
      </dsp:txXfrm>
    </dsp:sp>
    <dsp:sp modelId="{C3C4FCAB-D2D0-4CCC-8FDE-CAF03CD2DE41}">
      <dsp:nvSpPr>
        <dsp:cNvPr id="0" name=""/>
        <dsp:cNvSpPr/>
      </dsp:nvSpPr>
      <dsp:spPr>
        <a:xfrm>
          <a:off x="2733" y="1118800"/>
          <a:ext cx="501457" cy="250728"/>
        </a:xfrm>
        <a:prstGeom prst="rect">
          <a:avLst/>
        </a:prstGeom>
        <a:solidFill>
          <a:schemeClr val="accent1">
            <a:tint val="99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Θεία </a:t>
          </a:r>
        </a:p>
      </dsp:txBody>
      <dsp:txXfrm>
        <a:off x="2733" y="1118800"/>
        <a:ext cx="501457" cy="250728"/>
      </dsp:txXfrm>
    </dsp:sp>
    <dsp:sp modelId="{23435D42-FCAD-4BD6-9AF5-A71A34B3DAB3}">
      <dsp:nvSpPr>
        <dsp:cNvPr id="0" name=""/>
        <dsp:cNvSpPr/>
      </dsp:nvSpPr>
      <dsp:spPr>
        <a:xfrm>
          <a:off x="2733" y="1474835"/>
          <a:ext cx="501457" cy="250728"/>
        </a:xfrm>
        <a:prstGeom prst="rect">
          <a:avLst/>
        </a:prstGeom>
        <a:solidFill>
          <a:schemeClr val="accent1">
            <a:tint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Ξάδερφος</a:t>
          </a:r>
        </a:p>
      </dsp:txBody>
      <dsp:txXfrm>
        <a:off x="2733" y="1474835"/>
        <a:ext cx="501457" cy="250728"/>
      </dsp:txXfrm>
    </dsp:sp>
    <dsp:sp modelId="{8DB7BF0B-3CBF-4421-9BB0-020ACCF61DF1}">
      <dsp:nvSpPr>
        <dsp:cNvPr id="0" name=""/>
        <dsp:cNvSpPr/>
      </dsp:nvSpPr>
      <dsp:spPr>
        <a:xfrm>
          <a:off x="128097" y="1830870"/>
          <a:ext cx="501457" cy="250728"/>
        </a:xfrm>
        <a:prstGeom prst="rect">
          <a:avLst/>
        </a:prstGeom>
        <a:solidFill>
          <a:schemeClr val="accent1">
            <a:tint val="7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Ανηψιά</a:t>
          </a:r>
        </a:p>
      </dsp:txBody>
      <dsp:txXfrm>
        <a:off x="128097" y="1830870"/>
        <a:ext cx="501457" cy="250728"/>
      </dsp:txXfrm>
    </dsp:sp>
    <dsp:sp modelId="{FA9C9772-5F23-4C35-BE2D-1CA03B2AE5F5}">
      <dsp:nvSpPr>
        <dsp:cNvPr id="0" name=""/>
        <dsp:cNvSpPr/>
      </dsp:nvSpPr>
      <dsp:spPr>
        <a:xfrm>
          <a:off x="1216261" y="1118800"/>
          <a:ext cx="501457" cy="250728"/>
        </a:xfrm>
        <a:prstGeom prst="rect">
          <a:avLst/>
        </a:prstGeom>
        <a:solidFill>
          <a:schemeClr val="accent1">
            <a:tint val="99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Θεία</a:t>
          </a:r>
        </a:p>
      </dsp:txBody>
      <dsp:txXfrm>
        <a:off x="1216261" y="1118800"/>
        <a:ext cx="501457" cy="250728"/>
      </dsp:txXfrm>
    </dsp:sp>
    <dsp:sp modelId="{3D5132B3-3D1D-4959-89DF-5E50B0113549}">
      <dsp:nvSpPr>
        <dsp:cNvPr id="0" name=""/>
        <dsp:cNvSpPr/>
      </dsp:nvSpPr>
      <dsp:spPr>
        <a:xfrm>
          <a:off x="609497" y="1474835"/>
          <a:ext cx="501457" cy="250728"/>
        </a:xfrm>
        <a:prstGeom prst="rect">
          <a:avLst/>
        </a:prstGeom>
        <a:solidFill>
          <a:schemeClr val="accent1">
            <a:tint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Ξάδερφος</a:t>
          </a:r>
        </a:p>
      </dsp:txBody>
      <dsp:txXfrm>
        <a:off x="609497" y="1474835"/>
        <a:ext cx="501457" cy="250728"/>
      </dsp:txXfrm>
    </dsp:sp>
    <dsp:sp modelId="{579EC221-0101-4ABF-A8D0-13CCBE8F4B06}">
      <dsp:nvSpPr>
        <dsp:cNvPr id="0" name=""/>
        <dsp:cNvSpPr/>
      </dsp:nvSpPr>
      <dsp:spPr>
        <a:xfrm>
          <a:off x="734861" y="1830870"/>
          <a:ext cx="501457" cy="250728"/>
        </a:xfrm>
        <a:prstGeom prst="rect">
          <a:avLst/>
        </a:prstGeom>
        <a:solidFill>
          <a:schemeClr val="accent1">
            <a:tint val="7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Ανηψιός</a:t>
          </a:r>
        </a:p>
      </dsp:txBody>
      <dsp:txXfrm>
        <a:off x="734861" y="1830870"/>
        <a:ext cx="501457" cy="250728"/>
      </dsp:txXfrm>
    </dsp:sp>
    <dsp:sp modelId="{DCF447B4-A8E5-4356-A5C6-D315BF83A001}">
      <dsp:nvSpPr>
        <dsp:cNvPr id="0" name=""/>
        <dsp:cNvSpPr/>
      </dsp:nvSpPr>
      <dsp:spPr>
        <a:xfrm>
          <a:off x="734861" y="2186905"/>
          <a:ext cx="501457" cy="250728"/>
        </a:xfrm>
        <a:prstGeom prst="rect">
          <a:avLst/>
        </a:prstGeom>
        <a:solidFill>
          <a:schemeClr val="accent1">
            <a:tint val="7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Ανηψιά</a:t>
          </a:r>
        </a:p>
      </dsp:txBody>
      <dsp:txXfrm>
        <a:off x="734861" y="2186905"/>
        <a:ext cx="501457" cy="250728"/>
      </dsp:txXfrm>
    </dsp:sp>
    <dsp:sp modelId="{52B93E90-7B18-4D83-842B-123812990BAA}">
      <dsp:nvSpPr>
        <dsp:cNvPr id="0" name=""/>
        <dsp:cNvSpPr/>
      </dsp:nvSpPr>
      <dsp:spPr>
        <a:xfrm>
          <a:off x="1216261" y="1474835"/>
          <a:ext cx="501457" cy="250728"/>
        </a:xfrm>
        <a:prstGeom prst="rect">
          <a:avLst/>
        </a:prstGeom>
        <a:solidFill>
          <a:schemeClr val="accent1">
            <a:tint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Ξαδέρφη</a:t>
          </a:r>
        </a:p>
      </dsp:txBody>
      <dsp:txXfrm>
        <a:off x="1216261" y="1474835"/>
        <a:ext cx="501457" cy="250728"/>
      </dsp:txXfrm>
    </dsp:sp>
    <dsp:sp modelId="{2CFFE3CA-D1AC-45F5-A48D-6FA5C363CFDE}">
      <dsp:nvSpPr>
        <dsp:cNvPr id="0" name=""/>
        <dsp:cNvSpPr/>
      </dsp:nvSpPr>
      <dsp:spPr>
        <a:xfrm>
          <a:off x="1341625" y="1830870"/>
          <a:ext cx="501457" cy="250728"/>
        </a:xfrm>
        <a:prstGeom prst="rect">
          <a:avLst/>
        </a:prstGeom>
        <a:solidFill>
          <a:schemeClr val="accent1">
            <a:tint val="7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Ανηψιός</a:t>
          </a:r>
        </a:p>
      </dsp:txBody>
      <dsp:txXfrm>
        <a:off x="1341625" y="1830870"/>
        <a:ext cx="501457" cy="250728"/>
      </dsp:txXfrm>
    </dsp:sp>
    <dsp:sp modelId="{4E69B039-F5F5-4289-B2A2-EE58F3774EB1}">
      <dsp:nvSpPr>
        <dsp:cNvPr id="0" name=""/>
        <dsp:cNvSpPr/>
      </dsp:nvSpPr>
      <dsp:spPr>
        <a:xfrm>
          <a:off x="1341625" y="2186905"/>
          <a:ext cx="501457" cy="250728"/>
        </a:xfrm>
        <a:prstGeom prst="rect">
          <a:avLst/>
        </a:prstGeom>
        <a:solidFill>
          <a:schemeClr val="accent1">
            <a:tint val="7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Ανηψιός</a:t>
          </a:r>
        </a:p>
      </dsp:txBody>
      <dsp:txXfrm>
        <a:off x="1341625" y="2186905"/>
        <a:ext cx="501457" cy="250728"/>
      </dsp:txXfrm>
    </dsp:sp>
    <dsp:sp modelId="{BC678972-DE9B-401A-8285-3F927046A7D1}">
      <dsp:nvSpPr>
        <dsp:cNvPr id="0" name=""/>
        <dsp:cNvSpPr/>
      </dsp:nvSpPr>
      <dsp:spPr>
        <a:xfrm>
          <a:off x="1823025" y="1474835"/>
          <a:ext cx="501457" cy="250728"/>
        </a:xfrm>
        <a:prstGeom prst="rect">
          <a:avLst/>
        </a:prstGeom>
        <a:solidFill>
          <a:schemeClr val="accent1">
            <a:tint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Ξάδερφος</a:t>
          </a:r>
        </a:p>
      </dsp:txBody>
      <dsp:txXfrm>
        <a:off x="1823025" y="1474835"/>
        <a:ext cx="501457" cy="250728"/>
      </dsp:txXfrm>
    </dsp:sp>
    <dsp:sp modelId="{7E6777DE-E764-4467-BFAB-83E18A504357}">
      <dsp:nvSpPr>
        <dsp:cNvPr id="0" name=""/>
        <dsp:cNvSpPr/>
      </dsp:nvSpPr>
      <dsp:spPr>
        <a:xfrm>
          <a:off x="3036552" y="1118800"/>
          <a:ext cx="501457" cy="250728"/>
        </a:xfrm>
        <a:prstGeom prst="rect">
          <a:avLst/>
        </a:prstGeom>
        <a:solidFill>
          <a:schemeClr val="accent1">
            <a:tint val="99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Θεία</a:t>
          </a:r>
        </a:p>
      </dsp:txBody>
      <dsp:txXfrm>
        <a:off x="3036552" y="1118800"/>
        <a:ext cx="501457" cy="250728"/>
      </dsp:txXfrm>
    </dsp:sp>
    <dsp:sp modelId="{B17EEE8D-D3C9-43EF-99E7-93D20532BB54}">
      <dsp:nvSpPr>
        <dsp:cNvPr id="0" name=""/>
        <dsp:cNvSpPr/>
      </dsp:nvSpPr>
      <dsp:spPr>
        <a:xfrm>
          <a:off x="2429788" y="1474835"/>
          <a:ext cx="501457" cy="250728"/>
        </a:xfrm>
        <a:prstGeom prst="rect">
          <a:avLst/>
        </a:prstGeom>
        <a:solidFill>
          <a:schemeClr val="accent1">
            <a:tint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Ξαδέρφη</a:t>
          </a:r>
        </a:p>
      </dsp:txBody>
      <dsp:txXfrm>
        <a:off x="2429788" y="1474835"/>
        <a:ext cx="501457" cy="250728"/>
      </dsp:txXfrm>
    </dsp:sp>
    <dsp:sp modelId="{F294A3FA-FA63-4800-8BB3-7D6568B17A4C}">
      <dsp:nvSpPr>
        <dsp:cNvPr id="0" name=""/>
        <dsp:cNvSpPr/>
      </dsp:nvSpPr>
      <dsp:spPr>
        <a:xfrm>
          <a:off x="2555153" y="1830870"/>
          <a:ext cx="501457" cy="250728"/>
        </a:xfrm>
        <a:prstGeom prst="rect">
          <a:avLst/>
        </a:prstGeom>
        <a:solidFill>
          <a:schemeClr val="accent1">
            <a:tint val="7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Ανηψιός</a:t>
          </a:r>
        </a:p>
      </dsp:txBody>
      <dsp:txXfrm>
        <a:off x="2555153" y="1830870"/>
        <a:ext cx="501457" cy="250728"/>
      </dsp:txXfrm>
    </dsp:sp>
    <dsp:sp modelId="{B26E4B59-F717-4F09-A063-450698633D94}">
      <dsp:nvSpPr>
        <dsp:cNvPr id="0" name=""/>
        <dsp:cNvSpPr/>
      </dsp:nvSpPr>
      <dsp:spPr>
        <a:xfrm>
          <a:off x="3036552" y="1474835"/>
          <a:ext cx="501457" cy="250728"/>
        </a:xfrm>
        <a:prstGeom prst="rect">
          <a:avLst/>
        </a:prstGeom>
        <a:solidFill>
          <a:schemeClr val="accent1">
            <a:tint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Ξαδέρφη</a:t>
          </a:r>
        </a:p>
      </dsp:txBody>
      <dsp:txXfrm>
        <a:off x="3036552" y="1474835"/>
        <a:ext cx="501457" cy="250728"/>
      </dsp:txXfrm>
    </dsp:sp>
    <dsp:sp modelId="{2380FF01-BA7D-4981-BDBC-7BD51F203D08}">
      <dsp:nvSpPr>
        <dsp:cNvPr id="0" name=""/>
        <dsp:cNvSpPr/>
      </dsp:nvSpPr>
      <dsp:spPr>
        <a:xfrm>
          <a:off x="3643316" y="1474835"/>
          <a:ext cx="501457" cy="250728"/>
        </a:xfrm>
        <a:prstGeom prst="rect">
          <a:avLst/>
        </a:prstGeom>
        <a:solidFill>
          <a:schemeClr val="accent1">
            <a:tint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Ξάδερφος</a:t>
          </a:r>
        </a:p>
      </dsp:txBody>
      <dsp:txXfrm>
        <a:off x="3643316" y="1474835"/>
        <a:ext cx="501457" cy="250728"/>
      </dsp:txXfrm>
    </dsp:sp>
    <dsp:sp modelId="{34FDD297-A168-4574-B431-276D522D6253}">
      <dsp:nvSpPr>
        <dsp:cNvPr id="0" name=""/>
        <dsp:cNvSpPr/>
      </dsp:nvSpPr>
      <dsp:spPr>
        <a:xfrm>
          <a:off x="3768681" y="1830870"/>
          <a:ext cx="501457" cy="250728"/>
        </a:xfrm>
        <a:prstGeom prst="rect">
          <a:avLst/>
        </a:prstGeom>
        <a:solidFill>
          <a:schemeClr val="accent1">
            <a:tint val="7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Ανηψιά</a:t>
          </a:r>
        </a:p>
      </dsp:txBody>
      <dsp:txXfrm>
        <a:off x="3768681" y="1830870"/>
        <a:ext cx="501457" cy="250728"/>
      </dsp:txXfrm>
    </dsp:sp>
    <dsp:sp modelId="{A30F519D-231D-4671-BCE2-A484B02F54AF}">
      <dsp:nvSpPr>
        <dsp:cNvPr id="0" name=""/>
        <dsp:cNvSpPr/>
      </dsp:nvSpPr>
      <dsp:spPr>
        <a:xfrm>
          <a:off x="4250080" y="1118800"/>
          <a:ext cx="501457" cy="250728"/>
        </a:xfrm>
        <a:prstGeom prst="rect">
          <a:avLst/>
        </a:prstGeom>
        <a:solidFill>
          <a:schemeClr val="accent1">
            <a:tint val="99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Μαμά</a:t>
          </a:r>
        </a:p>
      </dsp:txBody>
      <dsp:txXfrm>
        <a:off x="4250080" y="1118800"/>
        <a:ext cx="501457" cy="250728"/>
      </dsp:txXfrm>
    </dsp:sp>
    <dsp:sp modelId="{F42F6477-C226-4304-9ED5-10F57EF8EB94}">
      <dsp:nvSpPr>
        <dsp:cNvPr id="0" name=""/>
        <dsp:cNvSpPr/>
      </dsp:nvSpPr>
      <dsp:spPr>
        <a:xfrm>
          <a:off x="4375445" y="1474835"/>
          <a:ext cx="501457" cy="250728"/>
        </a:xfrm>
        <a:prstGeom prst="rect">
          <a:avLst/>
        </a:prstGeom>
        <a:solidFill>
          <a:schemeClr val="accent1">
            <a:tint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Αδερφός</a:t>
          </a:r>
        </a:p>
      </dsp:txBody>
      <dsp:txXfrm>
        <a:off x="4375445" y="1474835"/>
        <a:ext cx="501457" cy="250728"/>
      </dsp:txXfrm>
    </dsp:sp>
    <dsp:sp modelId="{37444EDF-8F19-4897-8383-956E15FB9DA6}">
      <dsp:nvSpPr>
        <dsp:cNvPr id="0" name=""/>
        <dsp:cNvSpPr/>
      </dsp:nvSpPr>
      <dsp:spPr>
        <a:xfrm>
          <a:off x="4375445" y="1830870"/>
          <a:ext cx="501457" cy="250728"/>
        </a:xfrm>
        <a:prstGeom prst="rect">
          <a:avLst/>
        </a:prstGeom>
        <a:solidFill>
          <a:schemeClr val="accent1">
            <a:tint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Αδερφός</a:t>
          </a:r>
        </a:p>
      </dsp:txBody>
      <dsp:txXfrm>
        <a:off x="4375445" y="1830870"/>
        <a:ext cx="501457" cy="250728"/>
      </dsp:txXfrm>
    </dsp:sp>
    <dsp:sp modelId="{B8C9B00F-9217-4940-B37C-96DE7C46CD54}">
      <dsp:nvSpPr>
        <dsp:cNvPr id="0" name=""/>
        <dsp:cNvSpPr/>
      </dsp:nvSpPr>
      <dsp:spPr>
        <a:xfrm>
          <a:off x="4375445" y="2186905"/>
          <a:ext cx="501457" cy="250728"/>
        </a:xfrm>
        <a:prstGeom prst="rect">
          <a:avLst/>
        </a:prstGeom>
        <a:solidFill>
          <a:schemeClr val="accent1">
            <a:tint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Εγώ</a:t>
          </a:r>
        </a:p>
      </dsp:txBody>
      <dsp:txXfrm>
        <a:off x="4375445" y="2186905"/>
        <a:ext cx="501457" cy="250728"/>
      </dsp:txXfrm>
    </dsp:sp>
    <dsp:sp modelId="{1012C75E-EE04-4C0A-96FC-FB666B720E45}">
      <dsp:nvSpPr>
        <dsp:cNvPr id="0" name=""/>
        <dsp:cNvSpPr/>
      </dsp:nvSpPr>
      <dsp:spPr>
        <a:xfrm>
          <a:off x="4856844" y="1118800"/>
          <a:ext cx="501457" cy="250728"/>
        </a:xfrm>
        <a:prstGeom prst="rect">
          <a:avLst/>
        </a:prstGeom>
        <a:solidFill>
          <a:schemeClr val="accent1">
            <a:tint val="99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Θείος</a:t>
          </a:r>
        </a:p>
      </dsp:txBody>
      <dsp:txXfrm>
        <a:off x="4856844" y="1118800"/>
        <a:ext cx="501457" cy="250728"/>
      </dsp:txXfrm>
    </dsp:sp>
    <dsp:sp modelId="{E9AE6F38-D5A4-446E-A196-86FDCA9F9C6D}">
      <dsp:nvSpPr>
        <dsp:cNvPr id="0" name=""/>
        <dsp:cNvSpPr/>
      </dsp:nvSpPr>
      <dsp:spPr>
        <a:xfrm>
          <a:off x="4982208" y="1474835"/>
          <a:ext cx="501457" cy="250728"/>
        </a:xfrm>
        <a:prstGeom prst="rect">
          <a:avLst/>
        </a:prstGeom>
        <a:solidFill>
          <a:schemeClr val="accent1">
            <a:tint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Ξάδερφος</a:t>
          </a:r>
        </a:p>
      </dsp:txBody>
      <dsp:txXfrm>
        <a:off x="4982208" y="1474835"/>
        <a:ext cx="501457" cy="250728"/>
      </dsp:txXfrm>
    </dsp:sp>
    <dsp:sp modelId="{B5F94181-4790-46F1-B2DB-23B3E1E99F76}">
      <dsp:nvSpPr>
        <dsp:cNvPr id="0" name=""/>
        <dsp:cNvSpPr/>
      </dsp:nvSpPr>
      <dsp:spPr>
        <a:xfrm>
          <a:off x="4982208" y="1830870"/>
          <a:ext cx="501457" cy="250728"/>
        </a:xfrm>
        <a:prstGeom prst="rect">
          <a:avLst/>
        </a:prstGeom>
        <a:solidFill>
          <a:schemeClr val="accent1">
            <a:tint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Ξαδέρφη</a:t>
          </a:r>
        </a:p>
      </dsp:txBody>
      <dsp:txXfrm>
        <a:off x="4982208" y="1830870"/>
        <a:ext cx="501457" cy="250728"/>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69E82-8BD9-464A-89C3-E78E7CFB7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11</Pages>
  <Words>1781</Words>
  <Characters>9622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Εργασια (1)</dc:title>
  <dc:subject/>
  <dc:creator>Eliza</dc:creator>
  <cp:keywords/>
  <dc:description/>
  <cp:lastModifiedBy>Eliza</cp:lastModifiedBy>
  <cp:revision>89</cp:revision>
  <dcterms:created xsi:type="dcterms:W3CDTF">2018-03-22T16:39:00Z</dcterms:created>
  <dcterms:modified xsi:type="dcterms:W3CDTF">2018-03-26T19:22:00Z</dcterms:modified>
</cp:coreProperties>
</file>